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160"/>
      </w:tblGrid>
      <w:tr w14:paraId="7801E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368" w:type="dxa"/>
            <w:noWrap w:val="0"/>
            <w:vAlign w:val="top"/>
          </w:tcPr>
          <w:p w14:paraId="61618812"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合同编号</w:t>
            </w:r>
          </w:p>
        </w:tc>
        <w:tc>
          <w:tcPr>
            <w:tcW w:w="2160" w:type="dxa"/>
            <w:noWrap w:val="0"/>
            <w:vAlign w:val="top"/>
          </w:tcPr>
          <w:p w14:paraId="0EBF5ECC">
            <w:pPr>
              <w:rPr>
                <w:rFonts w:hint="eastAsia" w:eastAsia="黑体"/>
                <w:sz w:val="28"/>
              </w:rPr>
            </w:pPr>
          </w:p>
        </w:tc>
      </w:tr>
    </w:tbl>
    <w:p w14:paraId="4B076558">
      <w:pPr>
        <w:rPr>
          <w:rFonts w:hint="eastAsia" w:eastAsia="黑体"/>
          <w:sz w:val="28"/>
        </w:rPr>
      </w:pPr>
    </w:p>
    <w:p w14:paraId="1E82B319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广州商学院横向科研项目</w:t>
      </w:r>
    </w:p>
    <w:p w14:paraId="7B0B2735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技术服务合同书</w:t>
      </w:r>
    </w:p>
    <w:p w14:paraId="5EFE6FAF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73A5AD6E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0B9FF185">
      <w:pPr>
        <w:ind w:firstLine="723" w:firstLineChars="200"/>
        <w:rPr>
          <w:rFonts w:hint="eastAsia"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项目名称：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5201E524">
      <w:pPr>
        <w:rPr>
          <w:rFonts w:hint="eastAsia" w:ascii="宋体"/>
          <w:sz w:val="36"/>
        </w:rPr>
      </w:pPr>
      <w:r>
        <w:rPr>
          <w:rFonts w:ascii="宋体"/>
          <w:sz w:val="36"/>
        </w:rPr>
        <w:t xml:space="preserve">      </w:t>
      </w:r>
    </w:p>
    <w:p w14:paraId="7343A46D">
      <w:pPr>
        <w:numPr>
          <w:ins w:id="0" w:author="wanghp" w:date="2001-05-28T01:07:00Z"/>
        </w:num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委托方（甲方）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                       </w:t>
      </w:r>
    </w:p>
    <w:p w14:paraId="52B1505D">
      <w:pPr>
        <w:numPr>
          <w:ins w:id="1" w:author="wanghp" w:date="2001-05-28T01:07:00Z"/>
        </w:numPr>
        <w:rPr>
          <w:rFonts w:hint="eastAsia" w:ascii="宋体"/>
          <w:sz w:val="36"/>
          <w:u w:val="single"/>
        </w:rPr>
      </w:pPr>
    </w:p>
    <w:p w14:paraId="4C1C9582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受托方（乙方）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广州商学院           </w:t>
      </w:r>
    </w:p>
    <w:p w14:paraId="3717F2E7">
      <w:pPr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     </w:t>
      </w:r>
    </w:p>
    <w:p w14:paraId="4EA2FB67">
      <w:pPr>
        <w:ind w:firstLine="720"/>
        <w:rPr>
          <w:rFonts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签订时间：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32244B5D">
      <w:pPr>
        <w:ind w:firstLine="1080"/>
        <w:rPr>
          <w:rFonts w:ascii="宋体"/>
          <w:b/>
          <w:bCs/>
          <w:sz w:val="36"/>
          <w:u w:val="single"/>
        </w:rPr>
      </w:pPr>
    </w:p>
    <w:p w14:paraId="2B01087A">
      <w:pPr>
        <w:ind w:firstLine="723" w:firstLineChars="200"/>
        <w:rPr>
          <w:rFonts w:ascii="宋体"/>
          <w:sz w:val="36"/>
        </w:rPr>
      </w:pPr>
      <w:r>
        <w:rPr>
          <w:rFonts w:hint="eastAsia" w:ascii="宋体"/>
          <w:b/>
          <w:bCs/>
          <w:sz w:val="36"/>
        </w:rPr>
        <w:t>签订地点：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1E7064D3">
      <w:pPr>
        <w:ind w:firstLine="1080"/>
        <w:rPr>
          <w:rFonts w:hint="eastAsia" w:ascii="宋体"/>
          <w:sz w:val="36"/>
        </w:rPr>
      </w:pPr>
      <w:r>
        <w:rPr>
          <w:rFonts w:hint="eastAsia" w:ascii="宋体"/>
          <w:sz w:val="36"/>
        </w:rPr>
        <w:t xml:space="preserve">   </w:t>
      </w:r>
    </w:p>
    <w:p w14:paraId="38B103CD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 </w:t>
      </w:r>
      <w:r>
        <w:rPr>
          <w:rFonts w:hint="eastAsia" w:ascii="宋体"/>
          <w:b/>
          <w:bCs/>
          <w:sz w:val="36"/>
        </w:rPr>
        <w:t>有效期限：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 </w:t>
      </w:r>
      <w:r>
        <w:rPr>
          <w:rFonts w:ascii="宋体"/>
          <w:b/>
          <w:bCs/>
          <w:sz w:val="36"/>
          <w:u w:val="single"/>
        </w:rPr>
        <w:t xml:space="preserve">       </w:t>
      </w:r>
    </w:p>
    <w:p w14:paraId="26CEAFD5">
      <w:pPr>
        <w:spacing w:line="192" w:lineRule="auto"/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</w:t>
      </w:r>
    </w:p>
    <w:p w14:paraId="52E9C9B4">
      <w:pPr>
        <w:jc w:val="center"/>
        <w:rPr>
          <w:rFonts w:ascii="黑体" w:eastAsia="黑体"/>
          <w:sz w:val="36"/>
        </w:rPr>
      </w:pPr>
    </w:p>
    <w:p w14:paraId="1E4B49DD">
      <w:pPr>
        <w:jc w:val="center"/>
        <w:rPr>
          <w:rFonts w:ascii="黑体" w:eastAsia="黑体"/>
          <w:sz w:val="36"/>
        </w:rPr>
      </w:pPr>
    </w:p>
    <w:p w14:paraId="388E751C">
      <w:pPr>
        <w:ind w:firstLine="1440" w:firstLineChars="600"/>
        <w:rPr>
          <w:rFonts w:ascii="黑体" w:eastAsia="黑体"/>
          <w:sz w:val="24"/>
        </w:rPr>
      </w:pPr>
    </w:p>
    <w:p w14:paraId="2AE17415">
      <w:pPr>
        <w:jc w:val="center"/>
        <w:rPr>
          <w:rFonts w:hint="eastAsia" w:ascii="黑体" w:eastAsia="黑体"/>
          <w:sz w:val="36"/>
        </w:rPr>
      </w:pPr>
    </w:p>
    <w:p w14:paraId="40D27E49">
      <w:pPr>
        <w:jc w:val="center"/>
        <w:rPr>
          <w:rFonts w:hint="eastAsia" w:ascii="宋体" w:hAnsi="宋体"/>
          <w:sz w:val="30"/>
        </w:rPr>
      </w:pPr>
    </w:p>
    <w:p w14:paraId="7B985A42"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填 写 说 明</w:t>
      </w:r>
    </w:p>
    <w:p w14:paraId="406F68F6">
      <w:pPr>
        <w:rPr>
          <w:rFonts w:hint="eastAsia"/>
          <w:sz w:val="28"/>
        </w:rPr>
      </w:pPr>
      <w:r>
        <w:rPr>
          <w:rFonts w:hint="eastAsia" w:eastAsia="黑体"/>
          <w:sz w:val="32"/>
        </w:rPr>
        <w:t xml:space="preserve">   </w:t>
      </w:r>
      <w:r>
        <w:rPr>
          <w:rFonts w:hint="eastAsia"/>
          <w:sz w:val="28"/>
        </w:rPr>
        <w:t xml:space="preserve"> </w:t>
      </w:r>
    </w:p>
    <w:p w14:paraId="3AAD971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一、本合同为中华人民共和国科学技术部印制的技术服务合同示范文本，各技术合同认定登记机构可推介技术合同当事人参照使用。</w:t>
      </w:r>
    </w:p>
    <w:p w14:paraId="0B868BA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二、本合同书适用于一方当事人（受托方）以技术知识为另一方（委托方）解决特定技术问题所订立的合同。</w:t>
      </w:r>
    </w:p>
    <w:p w14:paraId="461F596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三、签约一方为多个当事人的，可按各自在合同关系中的作用等，在“委托方”、“受托方”项下（增页）分别排列为共同委托人或共同受托人。</w:t>
      </w:r>
    </w:p>
    <w:p w14:paraId="5DF9B1B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四、本合同书未尽事项，可由当事人附页另行约定，并作为本合同的组成部分。</w:t>
      </w:r>
    </w:p>
    <w:p w14:paraId="44C32D1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五、当事人使用本合同书时约定无需填写的条款，应在该条款处注明“无”等字样。</w:t>
      </w:r>
    </w:p>
    <w:p w14:paraId="14D6C07F">
      <w:pPr>
        <w:rPr>
          <w:rFonts w:hint="eastAsia"/>
          <w:sz w:val="28"/>
        </w:rPr>
      </w:pPr>
    </w:p>
    <w:p w14:paraId="74DC42C5">
      <w:pPr>
        <w:rPr>
          <w:rFonts w:hint="eastAsia"/>
          <w:sz w:val="28"/>
        </w:rPr>
      </w:pPr>
    </w:p>
    <w:p w14:paraId="68945188">
      <w:pPr>
        <w:rPr>
          <w:rFonts w:hint="eastAsia"/>
          <w:sz w:val="28"/>
        </w:rPr>
      </w:pPr>
    </w:p>
    <w:p w14:paraId="29E17B3E">
      <w:pPr>
        <w:rPr>
          <w:rFonts w:hint="eastAsia"/>
          <w:sz w:val="28"/>
        </w:rPr>
      </w:pPr>
    </w:p>
    <w:p w14:paraId="0E20585F">
      <w:pPr>
        <w:rPr>
          <w:rFonts w:hint="eastAsia"/>
          <w:sz w:val="28"/>
        </w:rPr>
      </w:pPr>
    </w:p>
    <w:p w14:paraId="7E12AFD1">
      <w:pPr>
        <w:rPr>
          <w:rFonts w:hint="eastAsia"/>
          <w:sz w:val="28"/>
        </w:rPr>
      </w:pPr>
    </w:p>
    <w:p w14:paraId="58C22DE0">
      <w:pPr>
        <w:rPr>
          <w:rFonts w:hint="eastAsia"/>
          <w:sz w:val="28"/>
        </w:rPr>
      </w:pPr>
    </w:p>
    <w:p w14:paraId="44F46F4B">
      <w:pPr>
        <w:rPr>
          <w:rFonts w:hint="eastAsia"/>
          <w:sz w:val="28"/>
        </w:rPr>
      </w:pPr>
    </w:p>
    <w:p w14:paraId="21FC38D6">
      <w:pPr>
        <w:rPr>
          <w:rFonts w:hint="eastAsia"/>
          <w:sz w:val="28"/>
        </w:rPr>
      </w:pPr>
    </w:p>
    <w:p w14:paraId="4DD9B1F7">
      <w:pPr>
        <w:jc w:val="center"/>
        <w:rPr>
          <w:rFonts w:eastAsia="黑体"/>
          <w:sz w:val="44"/>
        </w:rPr>
      </w:pPr>
    </w:p>
    <w:p w14:paraId="3B4D69C6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技术服务合同</w:t>
      </w:r>
    </w:p>
    <w:p w14:paraId="2CF97A44">
      <w:pPr>
        <w:jc w:val="center"/>
        <w:rPr>
          <w:rFonts w:hint="eastAsia" w:eastAsia="黑体"/>
          <w:sz w:val="44"/>
        </w:rPr>
      </w:pPr>
    </w:p>
    <w:p w14:paraId="6414CF36">
      <w:pPr>
        <w:ind w:left="1"/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委托方（甲方）：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06BF0D4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住  所  地：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1E369A8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0BC1EE08">
      <w:pPr>
        <w:tabs>
          <w:tab w:val="left" w:pos="105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项目联系人：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0FC93AF9">
      <w:pPr>
        <w:rPr>
          <w:rFonts w:hint="eastAsia"/>
          <w:sz w:val="28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联系方式 ：________________________________________</w:t>
      </w:r>
    </w:p>
    <w:p w14:paraId="701DC976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526FD72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36CDBBB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电子信箱：</w:t>
      </w:r>
      <w:r>
        <w:rPr>
          <w:rFonts w:hint="eastAsia"/>
          <w:sz w:val="28"/>
          <w:u w:val="single"/>
        </w:rPr>
        <w:t xml:space="preserve">                                         </w:t>
      </w:r>
      <w:r>
        <w:rPr>
          <w:rFonts w:hint="eastAsia"/>
          <w:sz w:val="28"/>
        </w:rPr>
        <w:t xml:space="preserve">  </w:t>
      </w:r>
    </w:p>
    <w:p w14:paraId="38155AE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受托方（乙方）：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19FFD54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住  所  地：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2AE99A8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法定代表人：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6DB9A5B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项目负责人：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0D4D925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联系方式 ：________________________________________</w:t>
      </w:r>
    </w:p>
    <w:p w14:paraId="68BE92A0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6C8E6E3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234798EE">
      <w:pPr>
        <w:ind w:left="-26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                                    </w:t>
      </w:r>
      <w:r>
        <w:rPr>
          <w:sz w:val="28"/>
          <w:u w:val="single"/>
        </w:rPr>
        <w:softHyphen/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 </w:t>
      </w:r>
    </w:p>
    <w:p w14:paraId="326A012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本合同甲方委托乙方就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76E5A77F"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项目进行的专项技术服务，并支付相应的技术服务报酬。双方经过平等协商，在真实、充分地表达各自意愿的基础上，根据《中华人民共和国</w:t>
      </w:r>
      <w:r>
        <w:rPr>
          <w:rFonts w:hint="eastAsia"/>
          <w:sz w:val="28"/>
          <w:lang w:val="en-US" w:eastAsia="zh-CN"/>
        </w:rPr>
        <w:t>民法典</w:t>
      </w:r>
      <w:r>
        <w:rPr>
          <w:rFonts w:hint="eastAsia"/>
          <w:sz w:val="28"/>
        </w:rPr>
        <w:t>》的规定，达成如下协议，并由双方共同恪守。</w:t>
      </w:r>
    </w:p>
    <w:p w14:paraId="462BF05E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第一条：</w:t>
      </w:r>
      <w:r>
        <w:rPr>
          <w:rFonts w:hint="eastAsia"/>
          <w:sz w:val="28"/>
        </w:rPr>
        <w:t>甲方委托乙方进行技术服务的内容如下：</w:t>
      </w:r>
    </w:p>
    <w:p w14:paraId="01E0A7C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1．技术服务的目标：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35D93299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3E77B6A9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</w:t>
      </w:r>
      <w:r>
        <w:rPr>
          <w:rFonts w:hint="eastAsia"/>
          <w:sz w:val="28"/>
        </w:rPr>
        <w:t>。</w:t>
      </w:r>
    </w:p>
    <w:p w14:paraId="5C4AF24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2．技术服务的内容：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06CCD3CF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41633BE4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0BC1B6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3．技术服务的方式：</w:t>
      </w:r>
      <w:r>
        <w:rPr>
          <w:rFonts w:hint="eastAsia"/>
          <w:sz w:val="28"/>
          <w:u w:val="single"/>
        </w:rPr>
        <w:t xml:space="preserve">                                 </w:t>
      </w:r>
    </w:p>
    <w:p w14:paraId="5237FD7C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4125BE69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7E789E1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第二条：</w:t>
      </w:r>
      <w:r>
        <w:rPr>
          <w:rFonts w:hint="eastAsia"/>
          <w:sz w:val="28"/>
        </w:rPr>
        <w:t>乙方应按下列要求完成技术服务工作：</w:t>
      </w:r>
    </w:p>
    <w:p w14:paraId="25925DB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1．技术服务地点：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5E98E34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2．技术服务期限：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468E0D4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3．技术服务进度：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78E5A11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                       </w:t>
      </w:r>
    </w:p>
    <w:p w14:paraId="06D1370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                       </w:t>
      </w:r>
    </w:p>
    <w:p w14:paraId="70A04DA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4．技术服务质量要求：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0A5FE44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5．技术服务质量期限要求： </w:t>
      </w:r>
      <w:r>
        <w:rPr>
          <w:rFonts w:hint="eastAsia"/>
          <w:sz w:val="28"/>
          <w:u w:val="single"/>
        </w:rPr>
        <w:t xml:space="preserve">                           </w:t>
      </w:r>
    </w:p>
    <w:p w14:paraId="311B721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第三条：</w:t>
      </w:r>
      <w:r>
        <w:rPr>
          <w:rFonts w:hint="eastAsia"/>
          <w:sz w:val="28"/>
        </w:rPr>
        <w:t>为保证乙方有效进行技术服务工作，甲方应当向乙方提供下列工作条件和协作事项：</w:t>
      </w:r>
    </w:p>
    <w:p w14:paraId="3746998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1．提供技术资料：</w:t>
      </w:r>
    </w:p>
    <w:p w14:paraId="709F0E4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4243B7B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                                             </w:t>
      </w:r>
      <w:r>
        <w:rPr>
          <w:rFonts w:hint="eastAsia"/>
          <w:sz w:val="28"/>
        </w:rPr>
        <w:t xml:space="preserve">    </w:t>
      </w:r>
    </w:p>
    <w:p w14:paraId="066BBD2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5023D92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1413D8A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2．提供工作条件：</w:t>
      </w:r>
    </w:p>
    <w:p w14:paraId="2044356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4EDB1B6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                                             </w:t>
      </w:r>
      <w:r>
        <w:rPr>
          <w:rFonts w:hint="eastAsia"/>
          <w:sz w:val="28"/>
        </w:rPr>
        <w:t xml:space="preserve">    </w:t>
      </w:r>
    </w:p>
    <w:p w14:paraId="0299097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46DD3CD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5D6DF0B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3．其他：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 w14:paraId="4692545B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6A57045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4．甲方提供上述工作条件和协作事项的时间及方式：</w:t>
      </w:r>
      <w:r>
        <w:rPr>
          <w:rFonts w:hint="eastAsia"/>
          <w:sz w:val="28"/>
          <w:u w:val="single"/>
        </w:rPr>
        <w:t xml:space="preserve">               </w:t>
      </w:r>
    </w:p>
    <w:p w14:paraId="355E6E48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0C3D9A1E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第四条：</w:t>
      </w:r>
      <w:r>
        <w:rPr>
          <w:rFonts w:hint="eastAsia"/>
          <w:sz w:val="28"/>
        </w:rPr>
        <w:t>甲方向乙方支付技术服务报酬及支付方式为：</w:t>
      </w:r>
    </w:p>
    <w:p w14:paraId="45FA565B">
      <w:pPr>
        <w:wordWrap w:val="0"/>
        <w:rPr>
          <w:rFonts w:hint="default" w:eastAsia="宋体"/>
          <w:sz w:val="28"/>
          <w:u w:val="none"/>
          <w:lang w:val="en-US" w:eastAsia="zh-CN"/>
        </w:rPr>
      </w:pPr>
      <w:r>
        <w:rPr>
          <w:rFonts w:hint="eastAsia"/>
          <w:sz w:val="28"/>
        </w:rPr>
        <w:t xml:space="preserve">     1．技术服务费总额（含税）为：</w:t>
      </w:r>
      <w:r>
        <w:rPr>
          <w:rFonts w:hint="eastAsia"/>
          <w:sz w:val="28"/>
          <w:u w:val="single"/>
        </w:rPr>
        <w:t xml:space="preserve">                          </w:t>
      </w:r>
      <w:r>
        <w:rPr>
          <w:rFonts w:hint="eastAsia"/>
          <w:sz w:val="28"/>
          <w:u w:val="none"/>
          <w:lang w:val="en-US" w:eastAsia="zh-CN"/>
        </w:rPr>
        <w:t>。</w:t>
      </w:r>
    </w:p>
    <w:p w14:paraId="08B3B38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2．技术服务费由甲方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 xml:space="preserve">（一次或分期）支付乙方。 </w:t>
      </w:r>
    </w:p>
    <w:p w14:paraId="568DDD5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具体支付方式和时间如下：</w:t>
      </w:r>
    </w:p>
    <w:p w14:paraId="6DAD19B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722BBA2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（2）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3D965C9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220433A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乙方开户银行名称、地址和帐号为：</w:t>
      </w:r>
    </w:p>
    <w:p w14:paraId="37FA58B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开户银行：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</w:t>
      </w:r>
    </w:p>
    <w:p w14:paraId="2B32DB1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地址：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            </w:t>
      </w:r>
      <w:r>
        <w:rPr>
          <w:rFonts w:hint="eastAsia"/>
          <w:sz w:val="28"/>
          <w:u w:val="single"/>
        </w:rPr>
        <w:t xml:space="preserve">              </w:t>
      </w:r>
    </w:p>
    <w:p w14:paraId="44CBD2C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帐号：</w:t>
      </w:r>
      <w:r>
        <w:rPr>
          <w:rFonts w:hint="eastAsia"/>
          <w:sz w:val="28"/>
          <w:u w:val="single"/>
        </w:rPr>
        <w:t xml:space="preserve">     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</w:t>
      </w:r>
    </w:p>
    <w:p w14:paraId="3F622861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第五条：</w:t>
      </w:r>
      <w:r>
        <w:rPr>
          <w:rFonts w:hint="eastAsia"/>
          <w:sz w:val="28"/>
        </w:rPr>
        <w:t>双方确定因履行本合同应遵守的保密义务如下：</w:t>
      </w:r>
    </w:p>
    <w:p w14:paraId="1D861F5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甲方：</w:t>
      </w:r>
    </w:p>
    <w:p w14:paraId="4E447756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 xml:space="preserve">1.保密内容（包括技术信息和经营信息）: </w:t>
      </w:r>
      <w:r>
        <w:rPr>
          <w:rFonts w:hint="eastAsia"/>
          <w:sz w:val="28"/>
          <w:u w:val="single"/>
        </w:rPr>
        <w:t xml:space="preserve">                </w:t>
      </w:r>
    </w:p>
    <w:p w14:paraId="34532CB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 </w:t>
      </w:r>
    </w:p>
    <w:p w14:paraId="28B575C4">
      <w:pPr>
        <w:ind w:left="560" w:hanging="560" w:hangingChars="20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</w:t>
      </w:r>
      <w:r>
        <w:rPr>
          <w:rFonts w:hint="eastAsia"/>
          <w:sz w:val="28"/>
        </w:rPr>
        <w:t xml:space="preserve">。2．涉密人员范围: 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6307DED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</w:t>
      </w:r>
    </w:p>
    <w:p w14:paraId="1FC18549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3．保密期限：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54E5551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29A2709F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4．泄密责任：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47A1BBD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3645508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乙方：</w:t>
      </w:r>
    </w:p>
    <w:p w14:paraId="00E5C93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1.保密内容（包括技术信息和经营信息）: </w:t>
      </w:r>
      <w:r>
        <w:rPr>
          <w:rFonts w:hint="eastAsia"/>
          <w:sz w:val="28"/>
          <w:u w:val="single"/>
        </w:rPr>
        <w:t xml:space="preserve">                </w:t>
      </w:r>
    </w:p>
    <w:p w14:paraId="54C7992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  </w:t>
      </w:r>
    </w:p>
    <w:p w14:paraId="6811EC6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3F7708C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2．涉密人员范围: 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0DDCA3C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5EA1210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3．保密期限：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7AD0B49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  <w:u w:val="single"/>
        </w:rPr>
        <w:t xml:space="preserve">                                                    </w:t>
      </w:r>
      <w:r>
        <w:rPr>
          <w:rFonts w:hint="eastAsia"/>
          <w:sz w:val="28"/>
        </w:rPr>
        <w:t>。</w:t>
      </w:r>
    </w:p>
    <w:p w14:paraId="136FE0E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4．泄密责任：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28761636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 xml:space="preserve">。   </w:t>
      </w:r>
    </w:p>
    <w:p w14:paraId="57DF036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第六条：</w:t>
      </w:r>
      <w:r>
        <w:rPr>
          <w:rFonts w:hint="eastAsia"/>
          <w:sz w:val="28"/>
        </w:rPr>
        <w:t>本合同的变更必须由双方协商一致，并以书面形式确定。</w:t>
      </w:r>
      <w:r>
        <w:rPr>
          <w:rFonts w:hint="eastAsia"/>
          <w:sz w:val="28"/>
          <w:u w:val="single"/>
        </w:rPr>
        <w:t xml:space="preserve"> </w:t>
      </w:r>
    </w:p>
    <w:p w14:paraId="33B5D2B7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第七条：</w:t>
      </w:r>
      <w:r>
        <w:rPr>
          <w:rFonts w:hint="eastAsia"/>
          <w:sz w:val="28"/>
        </w:rPr>
        <w:t>双方确定以下列标准和方式对乙方的技术服务工作成果进行验收：</w:t>
      </w:r>
    </w:p>
    <w:p w14:paraId="609D955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1．乙方完成技术服务工作的形式：</w:t>
      </w:r>
      <w:r>
        <w:rPr>
          <w:rFonts w:hint="eastAsia"/>
          <w:sz w:val="28"/>
          <w:u w:val="single"/>
        </w:rPr>
        <w:t xml:space="preserve">                      </w:t>
      </w:r>
    </w:p>
    <w:p w14:paraId="1DAE3383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37695B65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EADB05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2．技术服务工作成果的验收标准：</w:t>
      </w:r>
      <w:r>
        <w:rPr>
          <w:rFonts w:hint="eastAsia"/>
          <w:sz w:val="28"/>
          <w:u w:val="single"/>
        </w:rPr>
        <w:t xml:space="preserve">                      </w:t>
      </w:r>
    </w:p>
    <w:p w14:paraId="0FAD2EA2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7E75037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3．技术服务工作成果的验收方法：</w:t>
      </w:r>
      <w:r>
        <w:rPr>
          <w:rFonts w:hint="eastAsia"/>
          <w:sz w:val="28"/>
          <w:u w:val="single"/>
        </w:rPr>
        <w:t xml:space="preserve">                      </w:t>
      </w:r>
    </w:p>
    <w:p w14:paraId="43BDE534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02F2593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4．验收的时间和地点：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7698E65D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2E45DCE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第八条：</w:t>
      </w:r>
      <w:r>
        <w:rPr>
          <w:rFonts w:hint="eastAsia"/>
          <w:sz w:val="28"/>
        </w:rPr>
        <w:t>双方确定：</w:t>
      </w:r>
    </w:p>
    <w:p w14:paraId="7BC8A6B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1．在本合同有效期内，甲方利用乙方提交的技术服务工作成果所完成的新的技术成果，归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（甲、双）方所有。</w:t>
      </w:r>
    </w:p>
    <w:p w14:paraId="144A15B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2．在本合同有效期内，乙方利用甲方提供的技术资料和工作条件所完成的新的技术成果，归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（乙、双）方所有。</w:t>
      </w:r>
    </w:p>
    <w:p w14:paraId="7EE4D694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第九条：</w:t>
      </w:r>
      <w:r>
        <w:rPr>
          <w:rFonts w:hint="eastAsia"/>
          <w:sz w:val="28"/>
        </w:rPr>
        <w:t>双方确定，按以下约定承担各自的违约责任：</w:t>
      </w:r>
    </w:p>
    <w:p w14:paraId="7623ADE1">
      <w:pPr>
        <w:ind w:firstLine="560" w:firstLineChars="200"/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1．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甲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四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7A2AE486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 w14:paraId="467D0065">
      <w:pPr>
        <w:ind w:firstLine="560" w:firstLineChars="200"/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2．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乙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一、二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2BCB934A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 w14:paraId="78EF1E14">
      <w:pPr>
        <w:ind w:firstLine="560" w:firstLineChars="200"/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3．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13DF497A">
      <w:pPr>
        <w:ind w:left="560" w:hanging="560" w:hangingChars="200"/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  <w:r>
        <w:rPr>
          <w:rFonts w:hint="eastAsia" w:eastAsia="黑体"/>
          <w:sz w:val="28"/>
        </w:rPr>
        <w:t>第十条：</w:t>
      </w:r>
      <w:r>
        <w:rPr>
          <w:rFonts w:hint="eastAsia"/>
          <w:sz w:val="28"/>
        </w:rPr>
        <w:t>双方确定，在本合同有效期内，甲方指定</w:t>
      </w:r>
      <w:r>
        <w:rPr>
          <w:rFonts w:hint="eastAsia"/>
          <w:sz w:val="28"/>
          <w:u w:val="single"/>
        </w:rPr>
        <w:t>　　　　　　</w:t>
      </w:r>
    </w:p>
    <w:p w14:paraId="1D4B031A">
      <w:pPr>
        <w:rPr>
          <w:rFonts w:hint="eastAsia"/>
          <w:sz w:val="28"/>
        </w:rPr>
      </w:pPr>
      <w:r>
        <w:rPr>
          <w:rFonts w:hint="eastAsia"/>
          <w:sz w:val="28"/>
        </w:rPr>
        <w:t>为甲方项目联系人，乙方指定</w:t>
      </w:r>
      <w:r>
        <w:rPr>
          <w:rFonts w:hint="eastAsia"/>
          <w:sz w:val="28"/>
          <w:u w:val="single"/>
        </w:rPr>
        <w:t>　　　　　　　</w:t>
      </w:r>
      <w:r>
        <w:rPr>
          <w:rFonts w:hint="eastAsia"/>
          <w:sz w:val="28"/>
        </w:rPr>
        <w:t>为乙方项目负责人。一方变更项目联系人的，应当及时以书面形式通知另一方，未及时通知并影响本合同履行或造成损失的，应承担相应的责任。</w:t>
      </w:r>
    </w:p>
    <w:p w14:paraId="0D1F1F7D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第十一条：</w:t>
      </w:r>
      <w:r>
        <w:rPr>
          <w:rFonts w:hint="eastAsia"/>
          <w:sz w:val="28"/>
        </w:rPr>
        <w:t>双方确定，出现下列情形，致使本合同的履行成为不必要或不可能的，可以解除本合同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互不承担违约责任和赔偿责任</w:t>
      </w:r>
      <w:r>
        <w:rPr>
          <w:rFonts w:hint="eastAsia"/>
          <w:sz w:val="28"/>
        </w:rPr>
        <w:t>：</w:t>
      </w:r>
    </w:p>
    <w:p w14:paraId="7EBF668E">
      <w:pPr>
        <w:outlineLvl w:val="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 </w:t>
      </w:r>
      <w:r>
        <w:rPr>
          <w:rFonts w:hint="eastAsia"/>
          <w:sz w:val="28"/>
        </w:rPr>
        <w:t>1．发生不可抗力；</w:t>
      </w:r>
    </w:p>
    <w:p w14:paraId="2DC5237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 w14:paraId="1FB30B7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 w14:paraId="52A90BB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32"/>
        </w:rPr>
        <w:t>第十二条：</w:t>
      </w:r>
      <w:r>
        <w:rPr>
          <w:rFonts w:hint="eastAsia"/>
          <w:sz w:val="28"/>
        </w:rPr>
        <w:t>双方因履行本合同而发生的争议，应协商、调解解决。协商、调解不成的，确定按以下方式处理：依法</w:t>
      </w:r>
      <w:r>
        <w:rPr>
          <w:rFonts w:hint="eastAsia"/>
          <w:sz w:val="28"/>
          <w:lang w:val="en-US" w:eastAsia="zh-CN"/>
        </w:rPr>
        <w:t>原告所在地</w:t>
      </w:r>
      <w:r>
        <w:rPr>
          <w:rFonts w:hint="eastAsia"/>
          <w:sz w:val="28"/>
        </w:rPr>
        <w:t>向人民法院起诉。</w:t>
      </w:r>
    </w:p>
    <w:p w14:paraId="6B9F1F79">
      <w:pPr>
        <w:ind w:firstLine="570"/>
        <w:rPr>
          <w:rFonts w:hint="eastAsia"/>
          <w:sz w:val="28"/>
        </w:rPr>
      </w:pPr>
      <w:r>
        <w:rPr>
          <w:rFonts w:hint="eastAsia" w:eastAsia="黑体"/>
          <w:sz w:val="32"/>
        </w:rPr>
        <w:t>第十三条：</w:t>
      </w:r>
      <w:r>
        <w:rPr>
          <w:rFonts w:hint="eastAsia"/>
          <w:sz w:val="28"/>
        </w:rPr>
        <w:t>与履行本合同有关的下列技术文件，经双方确认后，</w:t>
      </w:r>
    </w:p>
    <w:p w14:paraId="2B8C112D">
      <w:pPr>
        <w:ind w:firstLine="570"/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</w:t>
      </w:r>
      <w:r>
        <w:rPr>
          <w:rFonts w:hint="eastAsia"/>
          <w:sz w:val="28"/>
        </w:rPr>
        <w:t>为本合同的组成部分：</w:t>
      </w:r>
    </w:p>
    <w:p w14:paraId="35CDF0B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1．技术背景资料：</w:t>
      </w:r>
      <w:r>
        <w:rPr>
          <w:rFonts w:hint="eastAsia"/>
          <w:sz w:val="28"/>
          <w:u w:val="single"/>
        </w:rPr>
        <w:t xml:space="preserve">                                 </w:t>
      </w:r>
      <w:r>
        <w:rPr>
          <w:rFonts w:hint="eastAsia"/>
          <w:sz w:val="28"/>
        </w:rPr>
        <w:t>；</w:t>
      </w:r>
    </w:p>
    <w:p w14:paraId="3589010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2．可行性论证报告：</w:t>
      </w:r>
      <w:r>
        <w:rPr>
          <w:rFonts w:hint="eastAsia"/>
          <w:sz w:val="28"/>
          <w:u w:val="single"/>
        </w:rPr>
        <w:t xml:space="preserve">                               </w:t>
      </w:r>
      <w:r>
        <w:rPr>
          <w:rFonts w:hint="eastAsia"/>
          <w:sz w:val="28"/>
        </w:rPr>
        <w:t xml:space="preserve">；    </w:t>
      </w:r>
    </w:p>
    <w:p w14:paraId="16F38EC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3．技术评价报告：</w:t>
      </w:r>
      <w:r>
        <w:rPr>
          <w:rFonts w:hint="eastAsia"/>
          <w:sz w:val="28"/>
          <w:u w:val="single"/>
        </w:rPr>
        <w:t xml:space="preserve">                                 </w:t>
      </w:r>
      <w:r>
        <w:rPr>
          <w:rFonts w:hint="eastAsia"/>
          <w:sz w:val="28"/>
        </w:rPr>
        <w:t xml:space="preserve">；       </w:t>
      </w:r>
    </w:p>
    <w:p w14:paraId="318E2A6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4．技术标准和规范：</w:t>
      </w:r>
      <w:r>
        <w:rPr>
          <w:rFonts w:hint="eastAsia"/>
          <w:sz w:val="28"/>
          <w:u w:val="single"/>
        </w:rPr>
        <w:t xml:space="preserve">                               </w:t>
      </w:r>
      <w:r>
        <w:rPr>
          <w:rFonts w:hint="eastAsia"/>
          <w:sz w:val="28"/>
        </w:rPr>
        <w:t>；</w:t>
      </w:r>
    </w:p>
    <w:p w14:paraId="4B6C74A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5．原始设计和工艺文件：</w:t>
      </w:r>
      <w:r>
        <w:rPr>
          <w:rFonts w:hint="eastAsia"/>
          <w:sz w:val="28"/>
          <w:u w:val="single"/>
        </w:rPr>
        <w:t xml:space="preserve">                           </w:t>
      </w:r>
      <w:r>
        <w:rPr>
          <w:rFonts w:hint="eastAsia"/>
          <w:sz w:val="28"/>
        </w:rPr>
        <w:t xml:space="preserve">；   </w:t>
      </w:r>
    </w:p>
    <w:p w14:paraId="2CA6635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6．其他：</w:t>
      </w:r>
      <w:r>
        <w:rPr>
          <w:rFonts w:hint="eastAsia"/>
          <w:sz w:val="28"/>
          <w:u w:val="single"/>
        </w:rPr>
        <w:t xml:space="preserve">                                         </w:t>
      </w:r>
      <w:r>
        <w:rPr>
          <w:rFonts w:hint="eastAsia"/>
          <w:sz w:val="28"/>
        </w:rPr>
        <w:t>；</w:t>
      </w:r>
    </w:p>
    <w:p w14:paraId="437FFBA3">
      <w:pPr>
        <w:ind w:firstLine="640" w:firstLineChars="200"/>
        <w:rPr>
          <w:rFonts w:hint="eastAsia"/>
          <w:sz w:val="28"/>
        </w:rPr>
      </w:pPr>
      <w:r>
        <w:rPr>
          <w:rFonts w:hint="eastAsia" w:eastAsia="黑体"/>
          <w:sz w:val="32"/>
        </w:rPr>
        <w:t>第十四条：</w:t>
      </w:r>
      <w:r>
        <w:rPr>
          <w:rFonts w:hint="eastAsia"/>
          <w:sz w:val="28"/>
        </w:rPr>
        <w:t>双方约定本合同其他相关事项为：</w:t>
      </w:r>
      <w:r>
        <w:rPr>
          <w:rFonts w:hint="eastAsia"/>
          <w:sz w:val="28"/>
          <w:u w:val="single"/>
        </w:rPr>
        <w:t xml:space="preserve">           </w:t>
      </w:r>
    </w:p>
    <w:p w14:paraId="4A143FBE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14:paraId="3B6431FD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14:paraId="4CAA5406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2574F565">
      <w:pPr>
        <w:ind w:firstLine="640" w:firstLineChars="200"/>
        <w:rPr>
          <w:rFonts w:hint="eastAsia"/>
          <w:sz w:val="28"/>
        </w:rPr>
      </w:pPr>
      <w:r>
        <w:rPr>
          <w:rFonts w:hint="eastAsia" w:eastAsia="黑体"/>
          <w:sz w:val="32"/>
        </w:rPr>
        <w:t>第十五条：</w:t>
      </w:r>
      <w:r>
        <w:rPr>
          <w:rFonts w:hint="eastAsia"/>
          <w:sz w:val="28"/>
        </w:rPr>
        <w:t>本合同一式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叁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</w:rPr>
        <w:t>份，</w:t>
      </w:r>
      <w:r>
        <w:rPr>
          <w:rFonts w:hint="eastAsia"/>
          <w:sz w:val="28"/>
          <w:lang w:val="en-US" w:eastAsia="zh-CN"/>
        </w:rPr>
        <w:t>甲方持壹份，乙方持贰份，</w:t>
      </w:r>
      <w:r>
        <w:rPr>
          <w:rFonts w:hint="eastAsia"/>
          <w:sz w:val="28"/>
        </w:rPr>
        <w:t>具有同等法律效力。</w:t>
      </w:r>
    </w:p>
    <w:p w14:paraId="74D172FF">
      <w:pPr>
        <w:ind w:firstLine="640" w:firstLineChars="200"/>
        <w:rPr>
          <w:rFonts w:hint="eastAsia"/>
          <w:sz w:val="28"/>
        </w:rPr>
      </w:pPr>
      <w:r>
        <w:rPr>
          <w:rFonts w:hint="eastAsia" w:eastAsia="黑体"/>
          <w:sz w:val="32"/>
        </w:rPr>
        <w:t>第十六条：</w:t>
      </w:r>
      <w:r>
        <w:rPr>
          <w:rFonts w:hint="eastAsia"/>
          <w:sz w:val="28"/>
        </w:rPr>
        <w:t>本合同经双方签字盖章后生效。</w:t>
      </w:r>
    </w:p>
    <w:p w14:paraId="1931268C">
      <w:pPr>
        <w:rPr>
          <w:rFonts w:hint="eastAsia"/>
          <w:sz w:val="28"/>
        </w:rPr>
      </w:pPr>
    </w:p>
    <w:p w14:paraId="70556ED2">
      <w:pPr>
        <w:rPr>
          <w:rFonts w:hint="eastAsia"/>
          <w:sz w:val="28"/>
        </w:rPr>
      </w:pPr>
    </w:p>
    <w:p w14:paraId="7862C738">
      <w:pPr>
        <w:rPr>
          <w:rFonts w:hint="eastAsia"/>
          <w:sz w:val="28"/>
        </w:rPr>
      </w:pPr>
    </w:p>
    <w:p w14:paraId="0A39488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甲方：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43E74B5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　      　（签名）</w:t>
      </w:r>
      <w:r>
        <w:rPr>
          <w:rFonts w:hint="eastAsia"/>
          <w:sz w:val="28"/>
        </w:rPr>
        <w:t>　</w:t>
      </w:r>
    </w:p>
    <w:p w14:paraId="5D843AE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年     月     日</w:t>
      </w:r>
    </w:p>
    <w:p w14:paraId="5C5837D2">
      <w:pPr>
        <w:rPr>
          <w:rFonts w:hint="eastAsia"/>
          <w:sz w:val="28"/>
        </w:rPr>
      </w:pPr>
    </w:p>
    <w:p w14:paraId="52C361E1">
      <w:pPr>
        <w:rPr>
          <w:rFonts w:hint="eastAsia"/>
          <w:sz w:val="28"/>
        </w:rPr>
      </w:pPr>
    </w:p>
    <w:p w14:paraId="07431264">
      <w:pPr>
        <w:rPr>
          <w:rFonts w:hint="eastAsia"/>
          <w:sz w:val="28"/>
        </w:rPr>
      </w:pPr>
      <w:bookmarkStart w:id="0" w:name="_GoBack"/>
      <w:bookmarkEnd w:id="0"/>
    </w:p>
    <w:p w14:paraId="7EBADA2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乙方：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29FEC76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  　　（签名）</w:t>
      </w:r>
    </w:p>
    <w:p w14:paraId="26F98AA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 年     月     日</w:t>
      </w:r>
    </w:p>
    <w:p w14:paraId="7377E93E">
      <w:pPr>
        <w:rPr>
          <w:rFonts w:hint="eastAsia"/>
          <w:sz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anghp">
    <w15:presenceInfo w15:providerId="None" w15:userId="wang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mM1N2E0ZjkzMjcyMjNlOGU1MTEwZDdmYjVhYzQifQ=="/>
  </w:docVars>
  <w:rsids>
    <w:rsidRoot w:val="00E22C4D"/>
    <w:rsid w:val="0000213C"/>
    <w:rsid w:val="000C1A5C"/>
    <w:rsid w:val="002E57D0"/>
    <w:rsid w:val="004A27B9"/>
    <w:rsid w:val="004B51F8"/>
    <w:rsid w:val="0081352D"/>
    <w:rsid w:val="00A1737F"/>
    <w:rsid w:val="00B14BF8"/>
    <w:rsid w:val="00B24D4B"/>
    <w:rsid w:val="00C477BB"/>
    <w:rsid w:val="00CD38B0"/>
    <w:rsid w:val="00D00A39"/>
    <w:rsid w:val="00D850B2"/>
    <w:rsid w:val="00DA719D"/>
    <w:rsid w:val="00DB5809"/>
    <w:rsid w:val="00DB6459"/>
    <w:rsid w:val="00E22C4D"/>
    <w:rsid w:val="00F0021F"/>
    <w:rsid w:val="014D0B1B"/>
    <w:rsid w:val="18505431"/>
    <w:rsid w:val="24EF13A2"/>
    <w:rsid w:val="50195587"/>
    <w:rsid w:val="650B0F36"/>
    <w:rsid w:val="715A273F"/>
    <w:rsid w:val="747D2D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basedOn w:val="1"/>
    <w:uiPriority w:val="0"/>
    <w:pPr>
      <w:jc w:val="left"/>
    </w:p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</Company>
  <Pages>9</Pages>
  <Words>1795</Words>
  <Characters>1875</Characters>
  <Lines>49</Lines>
  <Paragraphs>13</Paragraphs>
  <TotalTime>69</TotalTime>
  <ScaleCrop>false</ScaleCrop>
  <LinksUpToDate>false</LinksUpToDate>
  <CharactersWithSpaces>6836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2006-10-12T06:52:00Z</dcterms:created>
  <dc:creator>FOUNDER</dc:creator>
  <cp:lastModifiedBy>ace</cp:lastModifiedBy>
  <dcterms:modified xsi:type="dcterms:W3CDTF">2025-11-12T06:46:22Z</dcterms:modified>
  <dc:title>合同编号：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FD7ED77D67074D0D94BDCCBC59045DAE_13</vt:lpwstr>
  </property>
  <property fmtid="{D5CDD505-2E9C-101B-9397-08002B2CF9AE}" pid="4" name="KSOTemplateDocerSaveRecord">
    <vt:lpwstr>eyJoZGlkIjoiYmE2MzdjMWFmYzhjZmRlZDVhMjUwZTU1NTE0ZWViMWUiLCJ1c2VySWQiOiIzODI5NDQyMDEifQ==</vt:lpwstr>
  </property>
</Properties>
</file>