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38D1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368" w:type="dxa"/>
            <w:noWrap w:val="0"/>
            <w:vAlign w:val="top"/>
          </w:tcPr>
          <w:p w14:paraId="56951BB4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0F154FC3">
            <w:pPr>
              <w:rPr>
                <w:rFonts w:hint="eastAsia" w:eastAsia="黑体"/>
                <w:sz w:val="28"/>
              </w:rPr>
            </w:pPr>
          </w:p>
        </w:tc>
      </w:tr>
    </w:tbl>
    <w:p w14:paraId="0EE0622F">
      <w:pPr>
        <w:rPr>
          <w:rFonts w:hint="eastAsia" w:eastAsia="黑体"/>
          <w:sz w:val="28"/>
        </w:rPr>
      </w:pPr>
    </w:p>
    <w:p w14:paraId="6A38F719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26CC66C0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技术转让合同书</w:t>
      </w:r>
    </w:p>
    <w:p w14:paraId="410B5676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360BD12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0DE943B0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61B876E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5BCF4532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受让方（甲方）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72B0039F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1C9D5C2F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让与方（乙方）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78016885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3FF96EE1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7F3317CB">
      <w:pPr>
        <w:ind w:firstLine="1080"/>
        <w:rPr>
          <w:rFonts w:ascii="宋体"/>
          <w:b/>
          <w:bCs/>
          <w:sz w:val="36"/>
          <w:u w:val="single"/>
        </w:rPr>
      </w:pPr>
    </w:p>
    <w:p w14:paraId="5103BA5A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0EAFB85F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2E3AD78B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2BD6ACC5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5E2E7A03">
      <w:pPr>
        <w:jc w:val="center"/>
        <w:rPr>
          <w:rFonts w:ascii="黑体" w:eastAsia="黑体"/>
          <w:sz w:val="36"/>
        </w:rPr>
      </w:pPr>
    </w:p>
    <w:p w14:paraId="2AA3BBCF">
      <w:pPr>
        <w:jc w:val="center"/>
        <w:rPr>
          <w:rFonts w:ascii="黑体" w:eastAsia="黑体"/>
          <w:sz w:val="36"/>
        </w:rPr>
      </w:pPr>
    </w:p>
    <w:p w14:paraId="02836EF1">
      <w:pPr>
        <w:jc w:val="center"/>
        <w:rPr>
          <w:rFonts w:hint="eastAsia" w:ascii="黑体" w:eastAsia="黑体"/>
          <w:sz w:val="36"/>
        </w:rPr>
      </w:pPr>
    </w:p>
    <w:p w14:paraId="3C38B984">
      <w:pPr>
        <w:ind w:firstLine="1440" w:firstLineChars="600"/>
        <w:rPr>
          <w:rFonts w:ascii="黑体" w:eastAsia="黑体"/>
          <w:sz w:val="24"/>
        </w:rPr>
      </w:pPr>
    </w:p>
    <w:p w14:paraId="62E03B3E">
      <w:pPr>
        <w:rPr>
          <w:rFonts w:hint="eastAsia"/>
          <w:b/>
          <w:bCs/>
        </w:rPr>
      </w:pPr>
    </w:p>
    <w:p w14:paraId="68B4E312">
      <w:pPr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          填 写 说 明</w:t>
      </w:r>
    </w:p>
    <w:p w14:paraId="21A259CB">
      <w:pPr>
        <w:rPr>
          <w:rFonts w:hint="eastAsia"/>
          <w:b/>
          <w:bCs/>
          <w:sz w:val="44"/>
        </w:rPr>
      </w:pPr>
    </w:p>
    <w:p w14:paraId="080C2918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本合同为中华人民共和国科学部印制的技术开发（技术秘密）合同示范样本，各技术合同登记机构可推介技术合同当事人参照使用。</w:t>
      </w:r>
    </w:p>
    <w:p w14:paraId="558CBF68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本合同书适用于让与人将其拥有的技术秘密提供给受让方，明确相互之间技术秘密使用权和转让权，受让方支付约定费用而订立的合同。</w:t>
      </w:r>
    </w:p>
    <w:p w14:paraId="4F4C4F67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签约一方为多个当事人的，可按各自在合同关系中的作用等，在“委托方”、“受让方”项下（增页）分别排列为共同委托人或共同受托人。</w:t>
      </w:r>
    </w:p>
    <w:p w14:paraId="777BA33E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本合同书未尽事项，可由当事人附页另行约定，并可作为本合同的组成部分。</w:t>
      </w:r>
    </w:p>
    <w:p w14:paraId="75E7C18C">
      <w:pPr>
        <w:numPr>
          <w:ilvl w:val="0"/>
          <w:numId w:val="1"/>
        </w:num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当事人使用本合同书时约定无需填写的条款，应在该条款处注明“无”等字样。</w:t>
      </w:r>
    </w:p>
    <w:p w14:paraId="6545F4D9">
      <w:pPr>
        <w:rPr>
          <w:rFonts w:hint="eastAsia"/>
          <w:b/>
          <w:bCs/>
          <w:sz w:val="32"/>
        </w:rPr>
      </w:pPr>
    </w:p>
    <w:p w14:paraId="19940325">
      <w:pPr>
        <w:rPr>
          <w:rFonts w:hint="eastAsia"/>
          <w:b/>
          <w:bCs/>
          <w:sz w:val="32"/>
        </w:rPr>
      </w:pPr>
    </w:p>
    <w:p w14:paraId="323137CD">
      <w:pPr>
        <w:rPr>
          <w:rFonts w:hint="eastAsia"/>
          <w:b/>
          <w:bCs/>
          <w:sz w:val="32"/>
        </w:rPr>
      </w:pPr>
    </w:p>
    <w:p w14:paraId="732C8B87">
      <w:pPr>
        <w:rPr>
          <w:rFonts w:hint="eastAsia"/>
          <w:b/>
          <w:bCs/>
          <w:sz w:val="32"/>
        </w:rPr>
      </w:pPr>
    </w:p>
    <w:p w14:paraId="66CE420D">
      <w:pPr>
        <w:rPr>
          <w:rFonts w:hint="eastAsia"/>
          <w:b/>
          <w:bCs/>
          <w:sz w:val="32"/>
        </w:rPr>
      </w:pPr>
    </w:p>
    <w:p w14:paraId="2C65F616">
      <w:pPr>
        <w:rPr>
          <w:rFonts w:hint="eastAsia"/>
          <w:b/>
          <w:bCs/>
          <w:sz w:val="32"/>
        </w:rPr>
      </w:pPr>
    </w:p>
    <w:p w14:paraId="30B57B8F">
      <w:pPr>
        <w:rPr>
          <w:rFonts w:hint="eastAsia"/>
          <w:b/>
          <w:bCs/>
          <w:sz w:val="32"/>
        </w:rPr>
      </w:pPr>
    </w:p>
    <w:p w14:paraId="30DD08E1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技术转让合同</w:t>
      </w:r>
    </w:p>
    <w:p w14:paraId="7C4B4472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受让方（甲方）： </w:t>
      </w:r>
      <w:r>
        <w:rPr>
          <w:rFonts w:hint="eastAsia"/>
          <w:sz w:val="28"/>
          <w:u w:val="single"/>
        </w:rPr>
        <w:t xml:space="preserve">                                   </w:t>
      </w:r>
    </w:p>
    <w:p w14:paraId="1EB518F4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48C01674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7894B405">
      <w:pPr>
        <w:tabs>
          <w:tab w:val="left" w:pos="105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项目联系人：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5DB14E49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联系方式 ：________________________________________</w:t>
      </w:r>
    </w:p>
    <w:p w14:paraId="5D1491E5">
      <w:pPr>
        <w:tabs>
          <w:tab w:val="left" w:pos="810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7642B32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0E7CE084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/>
          <w:sz w:val="28"/>
        </w:rPr>
        <w:t>电子信箱：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1DBA220">
      <w:pPr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让与方（乙方）：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5B45B28D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C8BC7AC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B8B16E0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70A57DC4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联系方式 ：________________________________________</w:t>
      </w:r>
    </w:p>
    <w:p w14:paraId="0203039F">
      <w:pPr>
        <w:tabs>
          <w:tab w:val="left" w:pos="8100"/>
        </w:tabs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02F4E396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3638C67B">
      <w:pPr>
        <w:ind w:firstLine="560" w:firstLineChars="200"/>
        <w:rPr>
          <w:rFonts w:hint="eastAsia"/>
          <w:b/>
          <w:bCs/>
          <w:sz w:val="36"/>
        </w:rPr>
      </w:pPr>
      <w:r>
        <w:rPr>
          <w:rFonts w:hint="eastAsia"/>
          <w:sz w:val="28"/>
        </w:rPr>
        <w:t>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 xml:space="preserve">    </w:t>
      </w:r>
    </w:p>
    <w:p w14:paraId="3C7B1655">
      <w:pPr>
        <w:snapToGrid w:val="0"/>
        <w:spacing w:line="360" w:lineRule="auto"/>
        <w:ind w:firstLine="644" w:firstLineChars="200"/>
        <w:rPr>
          <w:rFonts w:hint="eastAsia"/>
          <w:spacing w:val="21"/>
          <w:sz w:val="28"/>
          <w:szCs w:val="28"/>
          <w:u w:val="single"/>
        </w:rPr>
      </w:pPr>
      <w:r>
        <w:rPr>
          <w:rFonts w:hint="eastAsia"/>
          <w:spacing w:val="21"/>
          <w:sz w:val="28"/>
          <w:szCs w:val="28"/>
        </w:rPr>
        <w:t>本合同乙方将其拥有</w:t>
      </w:r>
      <w:r>
        <w:rPr>
          <w:rFonts w:hint="eastAsia"/>
          <w:spacing w:val="21"/>
          <w:sz w:val="28"/>
          <w:szCs w:val="28"/>
          <w:u w:val="single"/>
        </w:rPr>
        <w:t xml:space="preserve">                           </w:t>
      </w:r>
    </w:p>
    <w:p w14:paraId="7D30565F">
      <w:pPr>
        <w:snapToGrid w:val="0"/>
        <w:spacing w:line="360" w:lineRule="auto"/>
        <w:rPr>
          <w:rFonts w:hint="eastAsia"/>
          <w:spacing w:val="21"/>
          <w:sz w:val="28"/>
          <w:szCs w:val="28"/>
        </w:rPr>
      </w:pPr>
      <w:r>
        <w:rPr>
          <w:rFonts w:hint="eastAsia"/>
          <w:spacing w:val="21"/>
          <w:sz w:val="28"/>
          <w:szCs w:val="28"/>
          <w:u w:val="single"/>
        </w:rPr>
        <w:t xml:space="preserve">               </w:t>
      </w:r>
      <w:r>
        <w:rPr>
          <w:rFonts w:hint="eastAsia"/>
          <w:spacing w:val="21"/>
          <w:sz w:val="28"/>
          <w:szCs w:val="28"/>
        </w:rPr>
        <w:t>项目的技术</w:t>
      </w:r>
      <w:r>
        <w:rPr>
          <w:rFonts w:hint="eastAsia"/>
          <w:spacing w:val="21"/>
          <w:sz w:val="28"/>
          <w:szCs w:val="28"/>
          <w:u w:val="single"/>
        </w:rPr>
        <w:t xml:space="preserve">               </w:t>
      </w:r>
      <w:r>
        <w:rPr>
          <w:rFonts w:hint="eastAsia"/>
          <w:spacing w:val="21"/>
          <w:sz w:val="28"/>
          <w:szCs w:val="28"/>
        </w:rPr>
        <w:t>（使用权、转让权）转让甲方，甲方受让并支付相应的使用费。双方经过平等协商，在真实、充分地表达各自意愿的基础上，根据《中华人民共和国</w:t>
      </w:r>
      <w:r>
        <w:rPr>
          <w:rFonts w:hint="eastAsia"/>
          <w:spacing w:val="21"/>
          <w:sz w:val="28"/>
          <w:szCs w:val="28"/>
          <w:lang w:val="en-US" w:eastAsia="zh-CN"/>
        </w:rPr>
        <w:t>民法典</w:t>
      </w:r>
      <w:r>
        <w:rPr>
          <w:rFonts w:hint="eastAsia"/>
          <w:spacing w:val="21"/>
          <w:sz w:val="28"/>
          <w:szCs w:val="28"/>
        </w:rPr>
        <w:t>》的规定，达成如下协议，并由双方共同恪守。</w:t>
      </w:r>
    </w:p>
    <w:p w14:paraId="6C651B5A">
      <w:pPr>
        <w:snapToGrid w:val="0"/>
        <w:spacing w:line="360" w:lineRule="auto"/>
        <w:ind w:firstLine="560" w:firstLineChars="200"/>
        <w:rPr>
          <w:rFonts w:hint="eastAsia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第一条</w:t>
      </w:r>
      <w:r>
        <w:rPr>
          <w:rFonts w:hint="eastAsia"/>
          <w:spacing w:val="21"/>
          <w:sz w:val="28"/>
          <w:szCs w:val="28"/>
        </w:rPr>
        <w:t xml:space="preserve">  乙方转让甲方的技术秘密内容如下：</w:t>
      </w:r>
    </w:p>
    <w:p w14:paraId="1E304AB3">
      <w:pPr>
        <w:snapToGrid w:val="0"/>
        <w:spacing w:line="396" w:lineRule="auto"/>
        <w:ind w:firstLine="1127" w:firstLineChars="3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/>
          <w:spacing w:val="21"/>
          <w:sz w:val="28"/>
          <w:szCs w:val="28"/>
        </w:rPr>
        <w:t>1</w:t>
      </w:r>
      <w:r>
        <w:rPr>
          <w:rFonts w:ascii="宋体" w:hAnsi="宋体"/>
          <w:spacing w:val="21"/>
          <w:sz w:val="28"/>
          <w:szCs w:val="28"/>
        </w:rPr>
        <w:t>.</w:t>
      </w:r>
      <w:r>
        <w:rPr>
          <w:rFonts w:hint="eastAsia" w:ascii="宋体" w:hAnsi="宋体"/>
          <w:spacing w:val="21"/>
          <w:sz w:val="28"/>
          <w:szCs w:val="28"/>
        </w:rPr>
        <w:t xml:space="preserve"> 技术的范围：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</w:t>
      </w:r>
    </w:p>
    <w:p w14:paraId="0E4A23D2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08CB5C14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C67E1F9">
      <w:pPr>
        <w:snapToGrid w:val="0"/>
        <w:spacing w:line="396" w:lineRule="auto"/>
        <w:ind w:firstLine="1127" w:firstLineChars="3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2. 技术指标和参数：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</w:t>
      </w:r>
    </w:p>
    <w:p w14:paraId="7D0304E6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3D11C3FD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62DDE2C0">
      <w:pPr>
        <w:snapToGrid w:val="0"/>
        <w:spacing w:line="396" w:lineRule="auto"/>
        <w:ind w:firstLine="1120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 w:ascii="宋体" w:hAnsi="宋体"/>
          <w:spacing w:val="21"/>
          <w:sz w:val="28"/>
          <w:szCs w:val="28"/>
        </w:rPr>
        <w:t>.本技术的工业化开发程度：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</w:t>
      </w:r>
    </w:p>
    <w:p w14:paraId="5C237F18">
      <w:pPr>
        <w:snapToGrid w:val="0"/>
        <w:spacing w:line="396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589702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第二条</w:t>
      </w:r>
      <w:r>
        <w:rPr>
          <w:rFonts w:hint="eastAsia" w:ascii="宋体" w:hAnsi="宋体"/>
          <w:spacing w:val="21"/>
          <w:sz w:val="28"/>
          <w:szCs w:val="28"/>
        </w:rPr>
        <w:t xml:space="preserve">  为保证甲方有效实施本项技术，乙方应向甲方提交以下技术资料：</w:t>
      </w:r>
    </w:p>
    <w:p w14:paraId="1F047612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1.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2E884B05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6F29E992">
      <w:pPr>
        <w:snapToGrid w:val="0"/>
        <w:spacing w:line="396" w:lineRule="auto"/>
        <w:ind w:firstLine="805" w:firstLineChars="25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0C424D2B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第三条</w:t>
      </w:r>
      <w:r>
        <w:rPr>
          <w:rFonts w:hint="eastAsia" w:ascii="宋体" w:hAnsi="宋体"/>
          <w:spacing w:val="21"/>
          <w:sz w:val="28"/>
          <w:szCs w:val="28"/>
        </w:rPr>
        <w:t xml:space="preserve">  乙方提交技术资料时间、地点、方式如下：</w:t>
      </w:r>
    </w:p>
    <w:p w14:paraId="41810A19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1. 提交时间：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0A318305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2. 提交地点：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3E01404">
      <w:pPr>
        <w:snapToGrid w:val="0"/>
        <w:spacing w:line="396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3. 提交方式：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D225A2A">
      <w:pPr>
        <w:snapToGrid w:val="0"/>
        <w:spacing w:line="396" w:lineRule="auto"/>
        <w:ind w:firstLine="560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第四条</w:t>
      </w:r>
      <w:r>
        <w:rPr>
          <w:rFonts w:hint="eastAsia" w:ascii="宋体" w:hAnsi="宋体"/>
          <w:spacing w:val="21"/>
          <w:sz w:val="28"/>
          <w:szCs w:val="28"/>
        </w:rPr>
        <w:t xml:space="preserve">  乙方在本合同生效前实施或转让本项技术的状况如下：</w:t>
      </w:r>
    </w:p>
    <w:p w14:paraId="6674EC4D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1. 乙方实施本项技术的状况（时间、地点、方式和规模）：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</w:t>
      </w:r>
    </w:p>
    <w:p w14:paraId="49F9B36E">
      <w:pPr>
        <w:snapToGrid w:val="0"/>
        <w:spacing w:line="360" w:lineRule="auto"/>
        <w:ind w:left="644" w:hanging="644" w:hangingChars="2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。2. 乙方转让他人本项技术的状况（时间、地点、方式和规模）：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 </w:t>
      </w:r>
    </w:p>
    <w:p w14:paraId="0A0EC9ED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5E6757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第五条</w:t>
      </w:r>
      <w:r>
        <w:rPr>
          <w:rFonts w:hint="eastAsia" w:ascii="宋体" w:hAnsi="宋体"/>
          <w:spacing w:val="21"/>
          <w:sz w:val="28"/>
          <w:szCs w:val="28"/>
        </w:rPr>
        <w:t xml:space="preserve">  甲方应以如下范围、方式和期限实施本项技术：</w:t>
      </w:r>
    </w:p>
    <w:p w14:paraId="4A4FA79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实施范围：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</w:t>
      </w:r>
    </w:p>
    <w:p w14:paraId="51C5A172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C74CB2C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实施方式：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</w:p>
    <w:p w14:paraId="7A9717A2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DDCAB8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实施期限：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B8950EA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第六条</w:t>
      </w:r>
      <w:r>
        <w:rPr>
          <w:rFonts w:hint="eastAsia" w:ascii="宋体" w:hAnsi="宋体"/>
          <w:spacing w:val="21"/>
          <w:sz w:val="28"/>
          <w:szCs w:val="28"/>
        </w:rPr>
        <w:t xml:space="preserve">  乙方保证本项技术的实用性、可靠性，并保证本项技术不侵犯任何第三人的合法权利。如发生第三人指控甲方实施技术秘密侵权的，乙方应当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</w:t>
      </w:r>
    </w:p>
    <w:p w14:paraId="39D8313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BB25E84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第七条</w:t>
      </w:r>
      <w:r>
        <w:rPr>
          <w:rFonts w:hint="eastAsia" w:ascii="宋体" w:hAnsi="宋体"/>
          <w:spacing w:val="21"/>
          <w:sz w:val="28"/>
          <w:szCs w:val="28"/>
        </w:rPr>
        <w:t xml:space="preserve">  在本合同履行过程中，因本项技术已经由他人公开（以专利权方式公开的除外），一方应在日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内通知另一方解除合同。</w:t>
      </w:r>
    </w:p>
    <w:p w14:paraId="1365B89B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第八条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双方确定因履行本合同应遵守的保密义务如下：</w:t>
      </w:r>
    </w:p>
    <w:p w14:paraId="401FF39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甲方：</w:t>
      </w:r>
    </w:p>
    <w:p w14:paraId="019EE76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保密内容（包括技术信息和经营信息）：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00C650F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020218E">
      <w:pPr>
        <w:snapToGrid w:val="0"/>
        <w:spacing w:line="384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涉密人员范围：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</w:p>
    <w:p w14:paraId="316E6E6E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493425C5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保密期限：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62A895B6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F90B921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4. 涉密责任：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4ACD33A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B5C7EA3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乙方：</w:t>
      </w:r>
    </w:p>
    <w:p w14:paraId="2F88E8F4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保密内容（包括技术信息和经营信息）：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31F0AC0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7576F126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涉密人员范围：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</w:p>
    <w:p w14:paraId="041C5AC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0941788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保密期限：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773AED33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7E8BFB2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4. 涉密责任：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</w:t>
      </w:r>
    </w:p>
    <w:p w14:paraId="54C5B08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3D2265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第九条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双方确定，乙方在本合同有效期内，将本项技术申请专利或以其他方式公开的，应当征得甲方同意；乙方就本项技术申请专利并取得专利权的，甲方依本合同有继续使用的权利。</w:t>
      </w:r>
    </w:p>
    <w:p w14:paraId="778C1DB7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第十条</w:t>
      </w:r>
      <w:r>
        <w:rPr>
          <w:rFonts w:hint="eastAsia" w:ascii="宋体" w:hAnsi="宋体"/>
          <w:spacing w:val="21"/>
          <w:sz w:val="28"/>
          <w:szCs w:val="28"/>
        </w:rPr>
        <w:t xml:space="preserve">  为保证甲方有效实施本项技术，乙方应向甲方提供以下技术服务和技术指导：</w:t>
      </w:r>
    </w:p>
    <w:p w14:paraId="13462004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技术服务和技术指导的内容：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</w:t>
      </w:r>
    </w:p>
    <w:p w14:paraId="040C1F58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69CF0DC">
      <w:pPr>
        <w:snapToGrid w:val="0"/>
        <w:spacing w:line="360" w:lineRule="auto"/>
        <w:outlineLvl w:val="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技术服务和技术指导的方式：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</w:t>
      </w:r>
    </w:p>
    <w:p w14:paraId="7E7A088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7C68A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第十一条</w:t>
      </w:r>
      <w:r>
        <w:rPr>
          <w:rFonts w:hint="eastAsia" w:ascii="宋体" w:hAnsi="宋体"/>
          <w:spacing w:val="21"/>
          <w:sz w:val="28"/>
          <w:szCs w:val="28"/>
        </w:rPr>
        <w:t xml:space="preserve">  甲方向乙方支付受让该项技术的使用费及支付方式为：</w:t>
      </w:r>
    </w:p>
    <w:p w14:paraId="5E173A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default" w:ascii="宋体" w:hAnsi="宋体" w:eastAsia="宋体"/>
          <w:spacing w:val="21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/>
          <w:spacing w:val="21"/>
          <w:sz w:val="28"/>
          <w:szCs w:val="28"/>
          <w:highlight w:val="none"/>
        </w:rPr>
        <w:t xml:space="preserve">     1. 技术使用费总额</w:t>
      </w:r>
      <w:r>
        <w:rPr>
          <w:rFonts w:hint="eastAsia" w:ascii="宋体" w:hAnsi="宋体"/>
          <w:spacing w:val="21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/>
          <w:spacing w:val="21"/>
          <w:sz w:val="28"/>
          <w:szCs w:val="28"/>
          <w:highlight w:val="none"/>
          <w:lang w:val="en-US" w:eastAsia="zh-CN"/>
        </w:rPr>
        <w:t>含税）</w:t>
      </w:r>
      <w:r>
        <w:rPr>
          <w:rFonts w:hint="eastAsia" w:ascii="宋体" w:hAnsi="宋体"/>
          <w:spacing w:val="21"/>
          <w:sz w:val="28"/>
          <w:szCs w:val="28"/>
          <w:highlight w:val="none"/>
        </w:rPr>
        <w:t>为：</w:t>
      </w:r>
      <w:r>
        <w:rPr>
          <w:rFonts w:hint="eastAsia" w:ascii="宋体" w:hAnsi="宋体"/>
          <w:spacing w:val="21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/>
          <w:spacing w:val="21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pacing w:val="21"/>
          <w:sz w:val="28"/>
          <w:szCs w:val="28"/>
          <w:highlight w:val="none"/>
          <w:u w:val="none"/>
          <w:lang w:val="en-US" w:eastAsia="zh-CN"/>
        </w:rPr>
        <w:t>。</w:t>
      </w:r>
    </w:p>
    <w:p w14:paraId="31612A88">
      <w:pPr>
        <w:snapToGrid w:val="0"/>
        <w:spacing w:line="360" w:lineRule="auto"/>
        <w:jc w:val="left"/>
        <w:outlineLvl w:val="0"/>
        <w:rPr>
          <w:rFonts w:hint="eastAsia" w:ascii="宋体" w:hAnsi="宋体" w:eastAsia="宋体"/>
          <w:spacing w:val="21"/>
          <w:sz w:val="28"/>
          <w:szCs w:val="28"/>
          <w:u w:val="none"/>
          <w:lang w:eastAsia="zh-CN"/>
        </w:rPr>
      </w:pPr>
      <w:r>
        <w:rPr>
          <w:rFonts w:hint="eastAsia" w:ascii="宋体" w:hAnsi="宋体"/>
          <w:spacing w:val="21"/>
          <w:sz w:val="28"/>
          <w:szCs w:val="28"/>
          <w:highlight w:val="none"/>
        </w:rPr>
        <w:t>其中：技术服务和指导费为</w:t>
      </w:r>
      <w:r>
        <w:rPr>
          <w:rFonts w:hint="eastAsia" w:ascii="宋体" w:hAnsi="宋体"/>
          <w:spacing w:val="21"/>
          <w:sz w:val="28"/>
          <w:szCs w:val="28"/>
        </w:rPr>
        <w:t>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pacing w:val="21"/>
          <w:sz w:val="28"/>
          <w:szCs w:val="28"/>
          <w:u w:val="none"/>
          <w:lang w:eastAsia="zh-CN"/>
        </w:rPr>
        <w:t>。</w:t>
      </w:r>
    </w:p>
    <w:p w14:paraId="3A632A23">
      <w:pPr>
        <w:snapToGrid w:val="0"/>
        <w:spacing w:line="360" w:lineRule="auto"/>
        <w:ind w:left="6" w:leftChars="3" w:firstLine="483" w:firstLineChars="150"/>
        <w:outlineLvl w:val="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2. 技术使用费由甲</w:t>
      </w:r>
      <w:bookmarkStart w:id="0" w:name="_GoBack"/>
      <w:bookmarkEnd w:id="0"/>
      <w:r>
        <w:rPr>
          <w:rFonts w:hint="eastAsia" w:ascii="宋体" w:hAnsi="宋体"/>
          <w:spacing w:val="21"/>
          <w:sz w:val="28"/>
          <w:szCs w:val="28"/>
        </w:rPr>
        <w:t>方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pacing w:val="21"/>
          <w:sz w:val="28"/>
          <w:szCs w:val="28"/>
        </w:rPr>
        <w:t>（一次、分期或提成）支付乙方。</w:t>
      </w:r>
    </w:p>
    <w:p w14:paraId="67DE2963">
      <w:pPr>
        <w:snapToGrid w:val="0"/>
        <w:spacing w:line="360" w:lineRule="auto"/>
        <w:ind w:firstLine="966" w:firstLineChars="3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具体支付方式和时间如下：</w:t>
      </w:r>
    </w:p>
    <w:p w14:paraId="3A984CA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  </w:t>
      </w:r>
      <w:r>
        <w:rPr>
          <w:rFonts w:ascii="宋体" w:hAnsi="宋体"/>
          <w:spacing w:val="21"/>
          <w:sz w:val="28"/>
          <w:szCs w:val="28"/>
        </w:rPr>
        <w:t>⑴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551F79B6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ascii="宋体" w:hAnsi="宋体"/>
          <w:spacing w:val="21"/>
          <w:sz w:val="28"/>
          <w:szCs w:val="28"/>
        </w:rPr>
        <w:t>⑵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34F4BBD3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ascii="宋体" w:hAnsi="宋体"/>
          <w:spacing w:val="21"/>
          <w:sz w:val="28"/>
          <w:szCs w:val="28"/>
        </w:rPr>
        <w:t>⑶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0AB98713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乙方开户银行名称、地址和帐号为：</w:t>
      </w:r>
    </w:p>
    <w:p w14:paraId="783803A5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>开户银行：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</w:t>
      </w:r>
    </w:p>
    <w:p w14:paraId="1AA72877">
      <w:pPr>
        <w:snapToGrid w:val="0"/>
        <w:spacing w:line="360" w:lineRule="auto"/>
        <w:ind w:firstLine="1288" w:firstLineChars="40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地址：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</w:p>
    <w:p w14:paraId="106B87C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  帐号：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</w:t>
      </w:r>
    </w:p>
    <w:p w14:paraId="05B22CA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双方确定，甲方以实施该项技术所产生的利益提成支付乙方许可使用费，乙方有权以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</w:t>
      </w:r>
    </w:p>
    <w:p w14:paraId="078AA02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/>
          <w:spacing w:val="21"/>
          <w:sz w:val="28"/>
          <w:szCs w:val="28"/>
        </w:rPr>
        <w:t>方式查阅甲方有关的会计帐目。</w:t>
      </w:r>
    </w:p>
    <w:p w14:paraId="6D9145D5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第十二条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双方确定，乙方许可甲方实施本项技术、提供技术服务和技术指导，按以下标准和方式验收：</w:t>
      </w:r>
    </w:p>
    <w:p w14:paraId="42281009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1.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3FAEE710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2.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027382DF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>3.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1D0DB6F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第十三条</w:t>
      </w:r>
      <w:r>
        <w:rPr>
          <w:rFonts w:hint="eastAsia" w:ascii="宋体" w:hAnsi="宋体"/>
          <w:spacing w:val="21"/>
          <w:sz w:val="28"/>
          <w:szCs w:val="28"/>
        </w:rPr>
        <w:t xml:space="preserve">  甲方应当在本合同生效后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pacing w:val="21"/>
          <w:sz w:val="28"/>
          <w:szCs w:val="28"/>
        </w:rPr>
        <w:t>日内开始实施本项技术；逾期未实施的，应当及时通知乙方并予以正当解释，征得乙方认可。甲方逾期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日未实施本项技术且未予解释，影响乙方技术转让提成收益的，乙方有权要求甲方支付违约金或赔偿损失。</w:t>
      </w:r>
    </w:p>
    <w:p w14:paraId="1238C557">
      <w:pPr>
        <w:snapToGrid w:val="0"/>
        <w:spacing w:line="360" w:lineRule="auto"/>
        <w:ind w:firstLine="644" w:firstLineChars="200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第十四条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双方确定：</w:t>
      </w:r>
    </w:p>
    <w:p w14:paraId="68DDD25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甲方有权利用乙方让与的技术进行后续改进，由此产生的具有实质性或创造性技术进步特征的新的技术成果，归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（甲、双）方所有。具体相关利益的分配方法如下：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38E7DD96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乙方有权对让与甲方的技术进行后续改进。由此产生的具有实质性或创造性技术进步特征的新的技术成果，归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pacing w:val="21"/>
          <w:sz w:val="28"/>
          <w:szCs w:val="28"/>
        </w:rPr>
        <w:t>（乙、双）方所有。具体相关利益的分配方法如下：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2526C189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第十五条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本合同的变更必须由双方协商一致，并以书面形式确定。</w:t>
      </w:r>
    </w:p>
    <w:p w14:paraId="1F95EE98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第十六条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双方确定，按以下约定承担各自的违约责任：</w:t>
      </w:r>
    </w:p>
    <w:p w14:paraId="2CFEFD53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1.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3EA16911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pacing w:val="21"/>
          <w:sz w:val="28"/>
          <w:szCs w:val="28"/>
        </w:rPr>
        <w:t>付违约金或损失赔偿额的计算方法）。</w:t>
      </w:r>
    </w:p>
    <w:p w14:paraId="5306401B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4B0033BF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pacing w:val="21"/>
          <w:sz w:val="28"/>
          <w:szCs w:val="28"/>
        </w:rPr>
        <w:t>（支付违约金或损失赔偿额的计算方法）。</w:t>
      </w:r>
    </w:p>
    <w:p w14:paraId="3FCAE819">
      <w:pPr>
        <w:snapToGrid w:val="0"/>
        <w:spacing w:line="384" w:lineRule="auto"/>
        <w:ind w:firstLine="805" w:firstLineChars="250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pacing w:val="21"/>
          <w:sz w:val="28"/>
          <w:szCs w:val="28"/>
        </w:rPr>
        <w:t>方违反本合同第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1"/>
          <w:sz w:val="28"/>
          <w:szCs w:val="28"/>
        </w:rPr>
        <w:t>条约定，应当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421356B5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pacing w:val="21"/>
          <w:sz w:val="28"/>
          <w:szCs w:val="28"/>
        </w:rPr>
        <w:t>（支付违约金或损失赔偿额的计算方法）。</w:t>
      </w:r>
    </w:p>
    <w:p w14:paraId="2AB6D75C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第十七条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双方确定，在本合同有效期内，甲方指定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</w:t>
      </w:r>
    </w:p>
    <w:p w14:paraId="468B013F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pacing w:val="21"/>
          <w:sz w:val="28"/>
          <w:szCs w:val="28"/>
        </w:rPr>
        <w:t>为甲方项目联系人，乙方指定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pacing w:val="21"/>
          <w:sz w:val="28"/>
          <w:szCs w:val="28"/>
        </w:rPr>
        <w:t>为乙方项目负责人。一方变更项目联系人的，应当及时以书面形式通知另一方。未及时通知并影响本合同履行或造成损失的，应承担相应的责任。</w:t>
      </w:r>
    </w:p>
    <w:p w14:paraId="3AC188E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第十八条</w:t>
      </w:r>
      <w:r>
        <w:rPr>
          <w:rFonts w:hint="eastAsia" w:ascii="宋体" w:hAnsi="宋体"/>
          <w:spacing w:val="21"/>
          <w:sz w:val="28"/>
          <w:szCs w:val="28"/>
        </w:rPr>
        <w:t xml:space="preserve">  双方确定，出现下列情形，致使本合同的履行成为不必要或不可能的，可以解除合同</w:t>
      </w:r>
      <w:r>
        <w:rPr>
          <w:rFonts w:hint="eastAsia" w:ascii="宋体" w:hAnsi="宋体"/>
          <w:spacing w:val="21"/>
          <w:sz w:val="28"/>
          <w:szCs w:val="28"/>
          <w:lang w:eastAsia="zh-CN"/>
        </w:rPr>
        <w:t>，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互不承担违约责任和赔偿责任</w:t>
      </w:r>
      <w:r>
        <w:rPr>
          <w:rFonts w:hint="eastAsia" w:ascii="宋体" w:hAnsi="宋体"/>
          <w:spacing w:val="21"/>
          <w:sz w:val="28"/>
          <w:szCs w:val="28"/>
        </w:rPr>
        <w:t>：</w:t>
      </w:r>
    </w:p>
    <w:p w14:paraId="28DCCC1B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1. 发生不可抗力；</w:t>
      </w:r>
    </w:p>
    <w:p w14:paraId="1F05CFF4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2.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；</w:t>
      </w:r>
    </w:p>
    <w:p w14:paraId="7220DD63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 3. 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54A3DD7B">
      <w:pPr>
        <w:snapToGrid w:val="0"/>
        <w:spacing w:line="384" w:lineRule="auto"/>
        <w:ind w:firstLine="645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第十九条</w:t>
      </w:r>
      <w:r>
        <w:rPr>
          <w:rFonts w:hint="eastAsia" w:ascii="宋体" w:hAnsi="宋体"/>
          <w:spacing w:val="21"/>
          <w:sz w:val="28"/>
          <w:szCs w:val="28"/>
        </w:rPr>
        <w:t xml:space="preserve">  双方因履行本合同而发生的争议，应协商、调解解决。协商、调解不成的，确定按以下方式处理：依法向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原告所在地</w:t>
      </w:r>
      <w:r>
        <w:rPr>
          <w:rFonts w:hint="eastAsia" w:ascii="宋体" w:hAnsi="宋体"/>
          <w:spacing w:val="21"/>
          <w:sz w:val="28"/>
          <w:szCs w:val="28"/>
        </w:rPr>
        <w:t>人民法院起诉。</w:t>
      </w:r>
    </w:p>
    <w:p w14:paraId="7D208D3E">
      <w:pPr>
        <w:snapToGrid w:val="0"/>
        <w:spacing w:line="384" w:lineRule="auto"/>
        <w:ind w:firstLine="645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eastAsia="黑体"/>
          <w:sz w:val="28"/>
          <w:szCs w:val="28"/>
        </w:rPr>
        <w:t>第二十条</w:t>
      </w:r>
      <w:r>
        <w:rPr>
          <w:rFonts w:hint="eastAsia" w:ascii="宋体" w:hAnsi="宋体"/>
          <w:spacing w:val="21"/>
          <w:sz w:val="28"/>
          <w:szCs w:val="28"/>
        </w:rPr>
        <w:t xml:space="preserve">  双方约定本合同其他相关事项为：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</w:t>
      </w:r>
    </w:p>
    <w:p w14:paraId="1FD60220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</w:t>
      </w:r>
    </w:p>
    <w:p w14:paraId="4B096DE6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  <w:u w:val="single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           </w:t>
      </w:r>
    </w:p>
    <w:p w14:paraId="12BE9FCD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/>
          <w:spacing w:val="21"/>
          <w:sz w:val="28"/>
          <w:szCs w:val="28"/>
        </w:rPr>
        <w:t>。</w:t>
      </w:r>
    </w:p>
    <w:p w14:paraId="10A92ABC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第二十一条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本合同一式</w:t>
      </w:r>
      <w:r>
        <w:rPr>
          <w:rFonts w:hint="eastAsia" w:ascii="宋体" w:hAnsi="宋体"/>
          <w:spacing w:val="21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pacing w:val="21"/>
          <w:sz w:val="28"/>
          <w:szCs w:val="28"/>
          <w:u w:val="single"/>
          <w:lang w:val="en-US" w:eastAsia="zh-CN"/>
        </w:rPr>
        <w:t xml:space="preserve">肆  </w:t>
      </w:r>
      <w:r>
        <w:rPr>
          <w:rFonts w:hint="eastAsia" w:ascii="宋体" w:hAnsi="宋体"/>
          <w:spacing w:val="21"/>
          <w:sz w:val="28"/>
          <w:szCs w:val="28"/>
        </w:rPr>
        <w:t>份，</w:t>
      </w:r>
      <w:r>
        <w:rPr>
          <w:rFonts w:hint="eastAsia" w:ascii="宋体" w:hAnsi="宋体"/>
          <w:spacing w:val="21"/>
          <w:sz w:val="28"/>
          <w:szCs w:val="28"/>
          <w:lang w:val="en-US" w:eastAsia="zh-CN"/>
        </w:rPr>
        <w:t>甲方持贰份，乙方持贰份，</w:t>
      </w:r>
      <w:r>
        <w:rPr>
          <w:rFonts w:hint="eastAsia" w:ascii="宋体" w:hAnsi="宋体"/>
          <w:spacing w:val="21"/>
          <w:sz w:val="28"/>
          <w:szCs w:val="28"/>
        </w:rPr>
        <w:t>具有同等法律效力。</w:t>
      </w:r>
    </w:p>
    <w:p w14:paraId="730DE029">
      <w:pPr>
        <w:snapToGrid w:val="0"/>
        <w:spacing w:line="360" w:lineRule="auto"/>
        <w:rPr>
          <w:rFonts w:hint="eastAsia" w:ascii="宋体" w:hAnsi="宋体"/>
          <w:spacing w:val="21"/>
          <w:sz w:val="28"/>
          <w:szCs w:val="28"/>
        </w:rPr>
      </w:pPr>
      <w:r>
        <w:rPr>
          <w:rFonts w:hint="eastAsia" w:ascii="宋体" w:hAnsi="宋体"/>
          <w:spacing w:val="21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第二十二条</w:t>
      </w:r>
      <w:r>
        <w:rPr>
          <w:rFonts w:hint="eastAsia" w:ascii="宋体" w:hAnsi="宋体"/>
          <w:spacing w:val="21"/>
          <w:sz w:val="28"/>
          <w:szCs w:val="28"/>
        </w:rPr>
        <w:t xml:space="preserve">  本合同经双方签字盖章后生效。</w:t>
      </w:r>
    </w:p>
    <w:p w14:paraId="06122518">
      <w:pPr>
        <w:snapToGrid w:val="0"/>
        <w:spacing w:line="384" w:lineRule="auto"/>
        <w:rPr>
          <w:rFonts w:hint="eastAsia" w:ascii="宋体" w:hAnsi="宋体"/>
          <w:spacing w:val="21"/>
          <w:sz w:val="28"/>
          <w:szCs w:val="28"/>
        </w:rPr>
      </w:pPr>
    </w:p>
    <w:p w14:paraId="4D026628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7D17F56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5AE2101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67B2E87E">
      <w:pPr>
        <w:rPr>
          <w:rFonts w:hint="eastAsia"/>
          <w:sz w:val="28"/>
        </w:rPr>
      </w:pPr>
    </w:p>
    <w:p w14:paraId="6FAFD250">
      <w:pPr>
        <w:rPr>
          <w:rFonts w:hint="eastAsia"/>
          <w:sz w:val="28"/>
        </w:rPr>
      </w:pPr>
    </w:p>
    <w:p w14:paraId="3D07B60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1368CAF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244B1CD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05993645">
      <w:pPr>
        <w:ind w:firstLine="420" w:firstLineChars="200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E137C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singleLevel"/>
    <w:tmpl w:val="0000001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172A27"/>
    <w:rsid w:val="000267FD"/>
    <w:rsid w:val="00026873"/>
    <w:rsid w:val="00096203"/>
    <w:rsid w:val="000B5FDE"/>
    <w:rsid w:val="00140981"/>
    <w:rsid w:val="00251914"/>
    <w:rsid w:val="00277037"/>
    <w:rsid w:val="002A682F"/>
    <w:rsid w:val="003350D8"/>
    <w:rsid w:val="00361EBD"/>
    <w:rsid w:val="003B4E36"/>
    <w:rsid w:val="003D70E2"/>
    <w:rsid w:val="00417F6B"/>
    <w:rsid w:val="004424A7"/>
    <w:rsid w:val="0046474E"/>
    <w:rsid w:val="004E6C2E"/>
    <w:rsid w:val="004F2162"/>
    <w:rsid w:val="005115C4"/>
    <w:rsid w:val="00520B0F"/>
    <w:rsid w:val="0052707F"/>
    <w:rsid w:val="00571635"/>
    <w:rsid w:val="00587A24"/>
    <w:rsid w:val="005D595D"/>
    <w:rsid w:val="006001AB"/>
    <w:rsid w:val="006E00DC"/>
    <w:rsid w:val="00703EB7"/>
    <w:rsid w:val="00766AEF"/>
    <w:rsid w:val="00810FB2"/>
    <w:rsid w:val="00887CDA"/>
    <w:rsid w:val="008C2363"/>
    <w:rsid w:val="008D4C7B"/>
    <w:rsid w:val="008F00A3"/>
    <w:rsid w:val="009B5774"/>
    <w:rsid w:val="00B11477"/>
    <w:rsid w:val="00C472C9"/>
    <w:rsid w:val="00D04BC5"/>
    <w:rsid w:val="00D15A16"/>
    <w:rsid w:val="00E40EBD"/>
    <w:rsid w:val="00E5708D"/>
    <w:rsid w:val="00ED2DBC"/>
    <w:rsid w:val="00EF293B"/>
    <w:rsid w:val="00F8459F"/>
    <w:rsid w:val="00FE2471"/>
    <w:rsid w:val="022A49B8"/>
    <w:rsid w:val="03CA1FAF"/>
    <w:rsid w:val="1A606D71"/>
    <w:rsid w:val="26F822F1"/>
    <w:rsid w:val="2F2563DC"/>
    <w:rsid w:val="31180CF8"/>
    <w:rsid w:val="319431D8"/>
    <w:rsid w:val="3D40650E"/>
    <w:rsid w:val="4060216E"/>
    <w:rsid w:val="45B54903"/>
    <w:rsid w:val="4E7A12E7"/>
    <w:rsid w:val="53081779"/>
    <w:rsid w:val="57B94454"/>
    <w:rsid w:val="58AB5080"/>
    <w:rsid w:val="5E6072FD"/>
    <w:rsid w:val="67A94E81"/>
    <w:rsid w:val="67C43A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link w:val="11"/>
    <w:unhideWhenUsed/>
    <w:qFormat/>
    <w:uiPriority w:val="99"/>
    <w:pPr>
      <w:spacing w:after="120"/>
    </w:pPr>
  </w:style>
  <w:style w:type="paragraph" w:styleId="5">
    <w:name w:val="Body Text Indent"/>
    <w:basedOn w:val="1"/>
    <w:link w:val="12"/>
    <w:semiHidden/>
    <w:qFormat/>
    <w:uiPriority w:val="0"/>
    <w:pPr>
      <w:ind w:firstLine="179"/>
    </w:pPr>
    <w:rPr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 字符"/>
    <w:link w:val="4"/>
    <w:semiHidden/>
    <w:qFormat/>
    <w:uiPriority w:val="99"/>
    <w:rPr>
      <w:kern w:val="2"/>
      <w:sz w:val="21"/>
    </w:rPr>
  </w:style>
  <w:style w:type="character" w:customStyle="1" w:styleId="12">
    <w:name w:val="正文文本缩进 字符"/>
    <w:link w:val="5"/>
    <w:semiHidden/>
    <w:qFormat/>
    <w:uiPriority w:val="0"/>
    <w:rPr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Kingsoft\WPS%20Office\12.1.0.18276\office6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9</Pages>
  <Words>2154</Words>
  <Characters>2270</Characters>
  <Lines>45</Lines>
  <Paragraphs>12</Paragraphs>
  <TotalTime>90</TotalTime>
  <ScaleCrop>false</ScaleCrop>
  <LinksUpToDate>false</LinksUpToDate>
  <CharactersWithSpaces>6302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2011-11-16T00:38:00Z</dcterms:created>
  <dc:creator>Administrator</dc:creator>
  <cp:lastModifiedBy>ace</cp:lastModifiedBy>
  <dcterms:modified xsi:type="dcterms:W3CDTF">2025-11-12T06:46:15Z</dcterms:modified>
  <dc:title>合同编号：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047CC93B4A284BC8B68ABAAC58252181_13</vt:lpwstr>
  </property>
  <property fmtid="{D5CDD505-2E9C-101B-9397-08002B2CF9AE}" pid="4" name="KSOTemplateDocerSaveRecord">
    <vt:lpwstr>eyJoZGlkIjoiYmE2MzdjMWFmYzhjZmRlZDVhMjUwZTU1NTE0ZWViMWUiLCJ1c2VySWQiOiIzODI5NDQyMDEifQ==</vt:lpwstr>
  </property>
</Properties>
</file>