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8"/>
        <w:gridCol w:w="2160"/>
      </w:tblGrid>
      <w:tr w14:paraId="6D459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1368" w:type="dxa"/>
            <w:noWrap w:val="0"/>
            <w:vAlign w:val="top"/>
          </w:tcPr>
          <w:p w14:paraId="1778163A">
            <w:pPr>
              <w:rPr>
                <w:rFonts w:hint="eastAsia" w:eastAsia="黑体"/>
                <w:sz w:val="28"/>
              </w:rPr>
            </w:pPr>
            <w:r>
              <w:rPr>
                <w:rFonts w:hint="eastAsia" w:eastAsia="黑体"/>
                <w:sz w:val="28"/>
              </w:rPr>
              <w:t>合同编号</w:t>
            </w:r>
          </w:p>
        </w:tc>
        <w:tc>
          <w:tcPr>
            <w:tcW w:w="2160" w:type="dxa"/>
            <w:noWrap w:val="0"/>
            <w:vAlign w:val="top"/>
          </w:tcPr>
          <w:p w14:paraId="477A318E">
            <w:pPr>
              <w:rPr>
                <w:rFonts w:hint="eastAsia" w:eastAsia="黑体"/>
                <w:sz w:val="28"/>
              </w:rPr>
            </w:pPr>
          </w:p>
        </w:tc>
      </w:tr>
    </w:tbl>
    <w:p w14:paraId="3C258C5B">
      <w:pPr>
        <w:rPr>
          <w:rFonts w:hint="eastAsia" w:eastAsia="黑体"/>
          <w:sz w:val="28"/>
        </w:rPr>
      </w:pPr>
    </w:p>
    <w:p w14:paraId="531829F2">
      <w:pPr>
        <w:jc w:val="center"/>
        <w:rPr>
          <w:rFonts w:hint="eastAsia" w:eastAsia="黑体"/>
          <w:b/>
          <w:bCs/>
          <w:sz w:val="52"/>
        </w:rPr>
      </w:pPr>
      <w:r>
        <w:rPr>
          <w:rFonts w:hint="eastAsia" w:eastAsia="黑体"/>
          <w:b/>
          <w:bCs/>
          <w:sz w:val="52"/>
        </w:rPr>
        <w:t>广州商学院横向科研项目</w:t>
      </w:r>
    </w:p>
    <w:p w14:paraId="5162A907">
      <w:pPr>
        <w:jc w:val="center"/>
        <w:rPr>
          <w:rFonts w:hint="eastAsia" w:eastAsia="黑体"/>
          <w:b/>
          <w:bCs/>
          <w:sz w:val="52"/>
        </w:rPr>
      </w:pPr>
      <w:r>
        <w:rPr>
          <w:rFonts w:hint="eastAsia" w:eastAsia="黑体"/>
          <w:b/>
          <w:bCs/>
          <w:sz w:val="52"/>
        </w:rPr>
        <w:t>技术开发委托合同书</w:t>
      </w:r>
    </w:p>
    <w:p w14:paraId="12B6F256">
      <w:pPr>
        <w:spacing w:line="288" w:lineRule="auto"/>
        <w:jc w:val="center"/>
        <w:rPr>
          <w:rFonts w:eastAsia="黑体"/>
          <w:sz w:val="24"/>
          <w:szCs w:val="24"/>
        </w:rPr>
      </w:pPr>
    </w:p>
    <w:p w14:paraId="7A3461F7">
      <w:pPr>
        <w:spacing w:line="288" w:lineRule="auto"/>
        <w:jc w:val="center"/>
        <w:rPr>
          <w:rFonts w:eastAsia="黑体"/>
          <w:sz w:val="24"/>
          <w:szCs w:val="24"/>
        </w:rPr>
      </w:pPr>
    </w:p>
    <w:p w14:paraId="18951111">
      <w:pPr>
        <w:ind w:firstLine="723" w:firstLineChars="200"/>
        <w:rPr>
          <w:rFonts w:hint="eastAsia" w:ascii="宋体"/>
          <w:b/>
          <w:bCs/>
          <w:sz w:val="36"/>
          <w:u w:val="single"/>
        </w:rPr>
      </w:pPr>
      <w:r>
        <w:rPr>
          <w:rFonts w:hint="eastAsia" w:ascii="宋体"/>
          <w:b/>
          <w:bCs/>
          <w:sz w:val="36"/>
        </w:rPr>
        <w:t>项目名称：</w:t>
      </w:r>
      <w:r>
        <w:rPr>
          <w:rFonts w:hint="eastAsia" w:ascii="宋体"/>
          <w:b/>
          <w:bCs/>
          <w:sz w:val="36"/>
          <w:u w:val="single"/>
        </w:rPr>
        <w:t xml:space="preserve">                        </w:t>
      </w:r>
      <w:r>
        <w:rPr>
          <w:rFonts w:ascii="宋体"/>
          <w:b/>
          <w:bCs/>
          <w:sz w:val="36"/>
          <w:u w:val="single"/>
        </w:rPr>
        <w:t xml:space="preserve">        </w:t>
      </w:r>
    </w:p>
    <w:p w14:paraId="169FE14E">
      <w:pPr>
        <w:rPr>
          <w:rFonts w:hint="eastAsia" w:ascii="宋体"/>
          <w:sz w:val="36"/>
        </w:rPr>
      </w:pPr>
      <w:r>
        <w:rPr>
          <w:rFonts w:ascii="宋体"/>
          <w:sz w:val="36"/>
        </w:rPr>
        <w:t xml:space="preserve">      </w:t>
      </w:r>
    </w:p>
    <w:p w14:paraId="2A267AA2">
      <w:pPr>
        <w:numPr>
          <w:ins w:id="0" w:author="wanghp" w:date="2001-05-28T01:07:00Z"/>
        </w:numPr>
        <w:rPr>
          <w:rFonts w:ascii="宋体"/>
          <w:b/>
          <w:bCs/>
          <w:sz w:val="36"/>
          <w:u w:val="single"/>
        </w:rPr>
      </w:pPr>
      <w:r>
        <w:rPr>
          <w:rFonts w:ascii="宋体"/>
          <w:sz w:val="36"/>
        </w:rPr>
        <w:t xml:space="preserve">   </w:t>
      </w:r>
      <w:r>
        <w:rPr>
          <w:rFonts w:ascii="宋体"/>
          <w:b/>
          <w:bCs/>
          <w:sz w:val="36"/>
        </w:rPr>
        <w:t xml:space="preserve"> </w:t>
      </w:r>
      <w:r>
        <w:rPr>
          <w:rFonts w:hint="eastAsia" w:ascii="宋体"/>
          <w:b/>
          <w:bCs/>
          <w:sz w:val="36"/>
        </w:rPr>
        <w:t>委托方（甲方）</w:t>
      </w:r>
      <w:r>
        <w:rPr>
          <w:rFonts w:ascii="宋体"/>
          <w:b/>
          <w:bCs/>
          <w:sz w:val="36"/>
        </w:rPr>
        <w:t>:</w:t>
      </w:r>
      <w:r>
        <w:rPr>
          <w:rFonts w:hint="eastAsia" w:ascii="宋体"/>
          <w:b/>
          <w:bCs/>
          <w:sz w:val="36"/>
          <w:u w:val="single"/>
        </w:rPr>
        <w:t xml:space="preserve">                           </w:t>
      </w:r>
    </w:p>
    <w:p w14:paraId="37D4F317">
      <w:pPr>
        <w:numPr>
          <w:ins w:id="1" w:author="wanghp" w:date="2001-05-28T01:07:00Z"/>
        </w:numPr>
        <w:rPr>
          <w:rFonts w:hint="eastAsia" w:ascii="宋体"/>
          <w:sz w:val="36"/>
          <w:u w:val="single"/>
        </w:rPr>
      </w:pPr>
    </w:p>
    <w:p w14:paraId="49C6264B">
      <w:pPr>
        <w:rPr>
          <w:rFonts w:ascii="宋体"/>
          <w:b/>
          <w:bCs/>
          <w:sz w:val="36"/>
          <w:u w:val="single"/>
        </w:rPr>
      </w:pPr>
      <w:r>
        <w:rPr>
          <w:rFonts w:ascii="宋体"/>
          <w:sz w:val="36"/>
        </w:rPr>
        <w:t xml:space="preserve">   </w:t>
      </w:r>
      <w:r>
        <w:rPr>
          <w:rFonts w:ascii="宋体"/>
          <w:b/>
          <w:bCs/>
          <w:sz w:val="36"/>
        </w:rPr>
        <w:t xml:space="preserve"> </w:t>
      </w:r>
      <w:r>
        <w:rPr>
          <w:rFonts w:hint="eastAsia" w:ascii="宋体"/>
          <w:b/>
          <w:bCs/>
          <w:sz w:val="36"/>
        </w:rPr>
        <w:t>受托方（乙方）</w:t>
      </w:r>
      <w:r>
        <w:rPr>
          <w:rFonts w:ascii="宋体"/>
          <w:b/>
          <w:bCs/>
          <w:sz w:val="36"/>
        </w:rPr>
        <w:t>:</w:t>
      </w:r>
      <w:r>
        <w:rPr>
          <w:rFonts w:hint="eastAsia" w:ascii="宋体"/>
          <w:b/>
          <w:bCs/>
          <w:sz w:val="36"/>
          <w:u w:val="single"/>
        </w:rPr>
        <w:t xml:space="preserve">    广州商学院           </w:t>
      </w:r>
    </w:p>
    <w:p w14:paraId="6D56901E">
      <w:pPr>
        <w:rPr>
          <w:rFonts w:hint="eastAsia" w:ascii="宋体"/>
          <w:b/>
          <w:bCs/>
          <w:sz w:val="36"/>
        </w:rPr>
      </w:pPr>
      <w:r>
        <w:rPr>
          <w:rFonts w:hint="eastAsia" w:ascii="宋体"/>
          <w:b/>
          <w:bCs/>
          <w:sz w:val="36"/>
        </w:rPr>
        <w:t xml:space="preserve">              </w:t>
      </w:r>
    </w:p>
    <w:p w14:paraId="37437DF3">
      <w:pPr>
        <w:ind w:firstLine="720"/>
        <w:rPr>
          <w:rFonts w:ascii="宋体"/>
          <w:b/>
          <w:bCs/>
          <w:sz w:val="36"/>
          <w:u w:val="single"/>
        </w:rPr>
      </w:pPr>
      <w:r>
        <w:rPr>
          <w:rFonts w:hint="eastAsia" w:ascii="宋体"/>
          <w:b/>
          <w:bCs/>
          <w:sz w:val="36"/>
        </w:rPr>
        <w:t>签订时间：</w:t>
      </w:r>
      <w:r>
        <w:rPr>
          <w:rFonts w:hint="eastAsia" w:ascii="宋体"/>
          <w:b/>
          <w:bCs/>
          <w:sz w:val="36"/>
          <w:u w:val="single"/>
        </w:rPr>
        <w:t xml:space="preserve">                        </w:t>
      </w:r>
      <w:r>
        <w:rPr>
          <w:rFonts w:ascii="宋体"/>
          <w:b/>
          <w:bCs/>
          <w:sz w:val="36"/>
          <w:u w:val="single"/>
        </w:rPr>
        <w:t xml:space="preserve">        </w:t>
      </w:r>
    </w:p>
    <w:p w14:paraId="1A4C6B86">
      <w:pPr>
        <w:ind w:firstLine="1080"/>
        <w:rPr>
          <w:rFonts w:ascii="宋体"/>
          <w:b/>
          <w:bCs/>
          <w:sz w:val="36"/>
          <w:u w:val="single"/>
        </w:rPr>
      </w:pPr>
    </w:p>
    <w:p w14:paraId="78FC90DB">
      <w:pPr>
        <w:ind w:firstLine="723" w:firstLineChars="200"/>
        <w:rPr>
          <w:rFonts w:ascii="宋体"/>
          <w:sz w:val="36"/>
        </w:rPr>
      </w:pPr>
      <w:r>
        <w:rPr>
          <w:rFonts w:hint="eastAsia" w:ascii="宋体"/>
          <w:b/>
          <w:bCs/>
          <w:sz w:val="36"/>
        </w:rPr>
        <w:t>签订地点：</w:t>
      </w:r>
      <w:r>
        <w:rPr>
          <w:rFonts w:hint="eastAsia" w:ascii="宋体"/>
          <w:b/>
          <w:bCs/>
          <w:sz w:val="36"/>
          <w:u w:val="single"/>
        </w:rPr>
        <w:t xml:space="preserve">                        </w:t>
      </w:r>
      <w:r>
        <w:rPr>
          <w:rFonts w:ascii="宋体"/>
          <w:b/>
          <w:bCs/>
          <w:sz w:val="36"/>
          <w:u w:val="single"/>
        </w:rPr>
        <w:t xml:space="preserve">        </w:t>
      </w:r>
    </w:p>
    <w:p w14:paraId="3E42E7EA">
      <w:pPr>
        <w:ind w:firstLine="1080"/>
        <w:rPr>
          <w:rFonts w:hint="eastAsia" w:ascii="宋体"/>
          <w:sz w:val="36"/>
        </w:rPr>
      </w:pPr>
      <w:r>
        <w:rPr>
          <w:rFonts w:hint="eastAsia" w:ascii="宋体"/>
          <w:sz w:val="36"/>
        </w:rPr>
        <w:t xml:space="preserve">   </w:t>
      </w:r>
    </w:p>
    <w:p w14:paraId="0FD0B77D">
      <w:pPr>
        <w:rPr>
          <w:rFonts w:ascii="宋体"/>
          <w:b/>
          <w:bCs/>
          <w:sz w:val="36"/>
          <w:u w:val="single"/>
        </w:rPr>
      </w:pPr>
      <w:r>
        <w:rPr>
          <w:rFonts w:ascii="宋体"/>
          <w:sz w:val="36"/>
        </w:rPr>
        <w:t xml:space="preserve">    </w:t>
      </w:r>
      <w:r>
        <w:rPr>
          <w:rFonts w:hint="eastAsia" w:ascii="宋体"/>
          <w:b/>
          <w:bCs/>
          <w:sz w:val="36"/>
        </w:rPr>
        <w:t>有效期限：</w:t>
      </w:r>
      <w:r>
        <w:rPr>
          <w:rFonts w:hint="eastAsia" w:ascii="宋体"/>
          <w:b/>
          <w:bCs/>
          <w:sz w:val="36"/>
          <w:u w:val="single"/>
        </w:rPr>
        <w:t xml:space="preserve">                         </w:t>
      </w:r>
      <w:r>
        <w:rPr>
          <w:rFonts w:ascii="宋体"/>
          <w:b/>
          <w:bCs/>
          <w:sz w:val="36"/>
          <w:u w:val="single"/>
        </w:rPr>
        <w:t xml:space="preserve">       </w:t>
      </w:r>
    </w:p>
    <w:p w14:paraId="23C1DE4F">
      <w:pPr>
        <w:spacing w:line="192" w:lineRule="auto"/>
        <w:rPr>
          <w:rFonts w:hint="eastAsia" w:ascii="宋体"/>
          <w:b/>
          <w:bCs/>
          <w:sz w:val="36"/>
        </w:rPr>
      </w:pPr>
      <w:r>
        <w:rPr>
          <w:rFonts w:hint="eastAsia" w:ascii="宋体"/>
          <w:b/>
          <w:bCs/>
          <w:sz w:val="36"/>
        </w:rPr>
        <w:t xml:space="preserve">         </w:t>
      </w:r>
    </w:p>
    <w:p w14:paraId="53FCDD2D">
      <w:pPr>
        <w:jc w:val="center"/>
        <w:rPr>
          <w:rFonts w:ascii="黑体" w:eastAsia="黑体"/>
          <w:sz w:val="36"/>
        </w:rPr>
      </w:pPr>
    </w:p>
    <w:p w14:paraId="6E21BCEA">
      <w:pPr>
        <w:jc w:val="center"/>
        <w:rPr>
          <w:rFonts w:ascii="黑体" w:eastAsia="黑体"/>
          <w:sz w:val="36"/>
        </w:rPr>
      </w:pPr>
    </w:p>
    <w:p w14:paraId="6DA0FA50">
      <w:pPr>
        <w:ind w:firstLine="1440" w:firstLineChars="600"/>
        <w:rPr>
          <w:rFonts w:ascii="黑体" w:eastAsia="黑体"/>
          <w:sz w:val="24"/>
        </w:rPr>
      </w:pPr>
    </w:p>
    <w:p w14:paraId="1A6CBF22">
      <w:pPr>
        <w:jc w:val="center"/>
        <w:rPr>
          <w:rFonts w:ascii="黑体" w:eastAsia="黑体"/>
          <w:sz w:val="36"/>
        </w:rPr>
      </w:pPr>
    </w:p>
    <w:p w14:paraId="3820368A">
      <w:pPr>
        <w:jc w:val="center"/>
        <w:rPr>
          <w:rFonts w:hint="eastAsia" w:ascii="宋体" w:hAnsi="宋体"/>
          <w:sz w:val="32"/>
        </w:rPr>
      </w:pPr>
    </w:p>
    <w:p w14:paraId="5070FFA6">
      <w:pPr>
        <w:jc w:val="center"/>
        <w:rPr>
          <w:rFonts w:hint="eastAsia" w:eastAsia="黑体"/>
          <w:sz w:val="32"/>
        </w:rPr>
      </w:pPr>
      <w:r>
        <w:rPr>
          <w:rFonts w:hint="eastAsia" w:eastAsia="黑体"/>
          <w:sz w:val="32"/>
        </w:rPr>
        <w:t>填 写 说 明</w:t>
      </w:r>
    </w:p>
    <w:p w14:paraId="77792476">
      <w:pPr>
        <w:rPr>
          <w:rFonts w:hint="eastAsia"/>
          <w:sz w:val="28"/>
        </w:rPr>
      </w:pPr>
      <w:r>
        <w:rPr>
          <w:rFonts w:hint="eastAsia" w:eastAsia="黑体"/>
          <w:sz w:val="32"/>
        </w:rPr>
        <w:t xml:space="preserve">   </w:t>
      </w:r>
      <w:r>
        <w:rPr>
          <w:rFonts w:hint="eastAsia"/>
          <w:sz w:val="28"/>
        </w:rPr>
        <w:t xml:space="preserve"> </w:t>
      </w:r>
    </w:p>
    <w:p w14:paraId="3654C9BF">
      <w:pPr>
        <w:rPr>
          <w:rFonts w:hint="eastAsia"/>
          <w:sz w:val="28"/>
        </w:rPr>
      </w:pPr>
      <w:r>
        <w:rPr>
          <w:rFonts w:hint="eastAsia"/>
          <w:sz w:val="28"/>
        </w:rPr>
        <w:t xml:space="preserve">    一、本合同为中华人民共和国科学技术部印制的技术服务合同示范文本，各技术合同认定登记机构可推介技术合同当事人参照使用。</w:t>
      </w:r>
    </w:p>
    <w:p w14:paraId="4D0E91A8">
      <w:pPr>
        <w:rPr>
          <w:rFonts w:hint="eastAsia"/>
          <w:sz w:val="28"/>
        </w:rPr>
      </w:pPr>
      <w:r>
        <w:rPr>
          <w:rFonts w:hint="eastAsia"/>
          <w:sz w:val="28"/>
        </w:rPr>
        <w:t xml:space="preserve">    二、本合同书适用于一方当事人（受托方）以技术知识为另一方（委托方）解决特定技术问题所订立的合同。</w:t>
      </w:r>
    </w:p>
    <w:p w14:paraId="62D11266">
      <w:pPr>
        <w:rPr>
          <w:rFonts w:hint="eastAsia"/>
          <w:sz w:val="28"/>
        </w:rPr>
      </w:pPr>
      <w:r>
        <w:rPr>
          <w:rFonts w:hint="eastAsia"/>
          <w:sz w:val="28"/>
        </w:rPr>
        <w:t xml:space="preserve">    三、签约一方为多个当事人的，可按各自在合同关系中的作用等，在“委托方”、“受托方”项下（增页）分别排列为共同委托人或共同受托人。</w:t>
      </w:r>
    </w:p>
    <w:p w14:paraId="71FD3DF8">
      <w:pPr>
        <w:rPr>
          <w:rFonts w:hint="eastAsia"/>
          <w:sz w:val="28"/>
        </w:rPr>
      </w:pPr>
      <w:r>
        <w:rPr>
          <w:rFonts w:hint="eastAsia"/>
          <w:sz w:val="28"/>
        </w:rPr>
        <w:t xml:space="preserve">    四、本合同书未尽事项，可由当事人附页另行约定，并作为本合同的组成部分。</w:t>
      </w:r>
    </w:p>
    <w:p w14:paraId="469510AA">
      <w:pPr>
        <w:rPr>
          <w:rFonts w:hint="eastAsia"/>
          <w:sz w:val="28"/>
        </w:rPr>
      </w:pPr>
      <w:r>
        <w:rPr>
          <w:rFonts w:hint="eastAsia"/>
          <w:sz w:val="28"/>
        </w:rPr>
        <w:t xml:space="preserve">    五、当事人使用本合同书时约定无需填写的条款，应在该条款处注明“无”等字样。</w:t>
      </w:r>
    </w:p>
    <w:p w14:paraId="7B047899">
      <w:pPr>
        <w:jc w:val="center"/>
        <w:rPr>
          <w:rFonts w:hint="eastAsia" w:ascii="宋体" w:hAnsi="宋体"/>
          <w:sz w:val="32"/>
        </w:rPr>
      </w:pPr>
    </w:p>
    <w:p w14:paraId="45211BC3">
      <w:pPr>
        <w:jc w:val="center"/>
        <w:rPr>
          <w:rFonts w:hint="eastAsia" w:ascii="宋体" w:hAnsi="宋体"/>
          <w:sz w:val="32"/>
        </w:rPr>
      </w:pPr>
    </w:p>
    <w:p w14:paraId="07EDD96B">
      <w:pPr>
        <w:jc w:val="center"/>
        <w:rPr>
          <w:rFonts w:hint="eastAsia" w:ascii="宋体" w:hAnsi="宋体"/>
          <w:sz w:val="32"/>
        </w:rPr>
      </w:pPr>
    </w:p>
    <w:p w14:paraId="7D1CDB9F">
      <w:pPr>
        <w:jc w:val="center"/>
        <w:rPr>
          <w:rFonts w:hint="eastAsia" w:ascii="宋体" w:hAnsi="宋体"/>
          <w:sz w:val="32"/>
        </w:rPr>
      </w:pPr>
    </w:p>
    <w:p w14:paraId="73EF3328">
      <w:pPr>
        <w:jc w:val="center"/>
        <w:rPr>
          <w:rFonts w:hint="eastAsia" w:ascii="宋体" w:hAnsi="宋体"/>
          <w:sz w:val="32"/>
        </w:rPr>
      </w:pPr>
    </w:p>
    <w:p w14:paraId="1580B28C">
      <w:pPr>
        <w:jc w:val="center"/>
        <w:rPr>
          <w:rFonts w:hint="eastAsia" w:ascii="宋体" w:hAnsi="宋体"/>
          <w:sz w:val="32"/>
        </w:rPr>
      </w:pPr>
    </w:p>
    <w:p w14:paraId="1A7CFF8B">
      <w:pPr>
        <w:jc w:val="center"/>
        <w:rPr>
          <w:rFonts w:hint="eastAsia" w:ascii="宋体" w:hAnsi="宋体"/>
          <w:sz w:val="32"/>
        </w:rPr>
      </w:pPr>
    </w:p>
    <w:p w14:paraId="1BB1AB26">
      <w:pPr>
        <w:jc w:val="center"/>
        <w:rPr>
          <w:rFonts w:hint="eastAsia" w:ascii="宋体" w:hAnsi="宋体"/>
          <w:sz w:val="32"/>
        </w:rPr>
      </w:pPr>
    </w:p>
    <w:p w14:paraId="7BFAE59B">
      <w:pPr>
        <w:jc w:val="center"/>
        <w:rPr>
          <w:rFonts w:hint="eastAsia" w:ascii="宋体" w:hAnsi="宋体"/>
          <w:sz w:val="32"/>
        </w:rPr>
      </w:pPr>
    </w:p>
    <w:p w14:paraId="08003A00">
      <w:pPr>
        <w:jc w:val="center"/>
        <w:rPr>
          <w:rFonts w:hint="eastAsia" w:eastAsia="黑体"/>
          <w:sz w:val="44"/>
        </w:rPr>
      </w:pPr>
      <w:r>
        <w:rPr>
          <w:rFonts w:hint="eastAsia" w:eastAsia="黑体"/>
          <w:sz w:val="44"/>
        </w:rPr>
        <w:t>技术开发委托合同</w:t>
      </w:r>
    </w:p>
    <w:p w14:paraId="4B48C725">
      <w:pPr>
        <w:spacing w:line="560" w:lineRule="exact"/>
        <w:rPr>
          <w:rFonts w:hint="eastAsia" w:eastAsia="黑体"/>
          <w:sz w:val="44"/>
        </w:rPr>
      </w:pPr>
      <w:r>
        <w:rPr>
          <w:rFonts w:hint="eastAsia" w:eastAsia="黑体"/>
          <w:sz w:val="44"/>
        </w:rPr>
        <w:t xml:space="preserve">  </w:t>
      </w:r>
    </w:p>
    <w:p w14:paraId="063556A9">
      <w:pPr>
        <w:spacing w:line="560" w:lineRule="exact"/>
        <w:rPr>
          <w:rFonts w:hint="eastAsia"/>
          <w:sz w:val="28"/>
          <w:u w:val="single"/>
        </w:rPr>
      </w:pPr>
      <w:r>
        <w:rPr>
          <w:rFonts w:hint="eastAsia"/>
          <w:sz w:val="28"/>
        </w:rPr>
        <w:t xml:space="preserve">      委托方（甲方）： </w:t>
      </w:r>
      <w:r>
        <w:rPr>
          <w:rFonts w:hint="eastAsia"/>
          <w:sz w:val="28"/>
          <w:u w:val="single"/>
        </w:rPr>
        <w:t xml:space="preserve">                                    </w:t>
      </w:r>
      <w:r>
        <w:rPr>
          <w:sz w:val="28"/>
          <w:u w:val="single"/>
        </w:rPr>
        <w:t xml:space="preserve"> </w:t>
      </w:r>
    </w:p>
    <w:p w14:paraId="1898F3B6">
      <w:pPr>
        <w:spacing w:line="560" w:lineRule="exact"/>
        <w:rPr>
          <w:rFonts w:hint="eastAsia"/>
          <w:sz w:val="28"/>
        </w:rPr>
      </w:pPr>
      <w:r>
        <w:rPr>
          <w:rFonts w:hint="eastAsia"/>
          <w:sz w:val="28"/>
        </w:rPr>
        <w:t xml:space="preserve">      住  所  地：</w:t>
      </w:r>
      <w:r>
        <w:rPr>
          <w:rFonts w:hint="eastAsia"/>
          <w:sz w:val="28"/>
          <w:u w:val="single"/>
        </w:rPr>
        <w:t xml:space="preserve">                                         </w:t>
      </w:r>
      <w:r>
        <w:rPr>
          <w:rFonts w:hint="eastAsia"/>
          <w:sz w:val="28"/>
        </w:rPr>
        <w:t xml:space="preserve">  </w:t>
      </w:r>
    </w:p>
    <w:p w14:paraId="6E936573">
      <w:pPr>
        <w:spacing w:line="560" w:lineRule="exact"/>
        <w:rPr>
          <w:rFonts w:hint="eastAsia"/>
          <w:sz w:val="28"/>
          <w:u w:val="single"/>
        </w:rPr>
      </w:pPr>
      <w:r>
        <w:rPr>
          <w:rFonts w:hint="eastAsia"/>
          <w:sz w:val="28"/>
        </w:rPr>
        <w:t xml:space="preserve">      法定代表人：</w:t>
      </w:r>
      <w:r>
        <w:rPr>
          <w:rFonts w:hint="eastAsia"/>
          <w:sz w:val="28"/>
          <w:u w:val="single"/>
        </w:rPr>
        <w:t xml:space="preserve">                                     </w:t>
      </w:r>
      <w:r>
        <w:rPr>
          <w:sz w:val="28"/>
          <w:u w:val="single"/>
        </w:rPr>
        <w:t xml:space="preserve"> </w:t>
      </w:r>
      <w:r>
        <w:rPr>
          <w:rFonts w:hint="eastAsia"/>
          <w:sz w:val="28"/>
          <w:u w:val="single"/>
        </w:rPr>
        <w:t xml:space="preserve">   </w:t>
      </w:r>
    </w:p>
    <w:p w14:paraId="3734C13D">
      <w:pPr>
        <w:spacing w:line="560" w:lineRule="exact"/>
        <w:rPr>
          <w:rFonts w:hint="eastAsia"/>
          <w:sz w:val="28"/>
          <w:u w:val="single"/>
        </w:rPr>
      </w:pPr>
      <w:r>
        <w:rPr>
          <w:rFonts w:hint="eastAsia"/>
          <w:sz w:val="28"/>
        </w:rPr>
        <w:t xml:space="preserve">      项目联系人：</w:t>
      </w:r>
      <w:r>
        <w:rPr>
          <w:rFonts w:hint="eastAsia"/>
          <w:sz w:val="28"/>
          <w:u w:val="single"/>
        </w:rPr>
        <w:t xml:space="preserve">                                        </w:t>
      </w:r>
    </w:p>
    <w:p w14:paraId="14017E00">
      <w:pPr>
        <w:spacing w:line="560" w:lineRule="exact"/>
        <w:rPr>
          <w:rFonts w:hint="eastAsia"/>
          <w:sz w:val="28"/>
        </w:rPr>
      </w:pPr>
      <w:r>
        <w:rPr>
          <w:rFonts w:hint="eastAsia"/>
          <w:sz w:val="28"/>
        </w:rPr>
        <w:t xml:space="preserve">      联系方式 ：</w:t>
      </w:r>
    </w:p>
    <w:p w14:paraId="6EEE8A0A">
      <w:pPr>
        <w:tabs>
          <w:tab w:val="left" w:pos="8100"/>
        </w:tabs>
        <w:spacing w:line="560" w:lineRule="exact"/>
        <w:rPr>
          <w:sz w:val="28"/>
          <w:u w:val="single"/>
        </w:rPr>
      </w:pPr>
      <w:r>
        <w:rPr>
          <w:rFonts w:hint="eastAsia"/>
          <w:sz w:val="28"/>
        </w:rPr>
        <w:t xml:space="preserve">      通讯地址：</w:t>
      </w:r>
      <w:r>
        <w:rPr>
          <w:rFonts w:hint="eastAsia"/>
          <w:sz w:val="28"/>
          <w:u w:val="single"/>
        </w:rPr>
        <w:t xml:space="preserve">                                       </w:t>
      </w:r>
      <w:r>
        <w:rPr>
          <w:sz w:val="28"/>
          <w:u w:val="single"/>
        </w:rPr>
        <w:t xml:space="preserve">  </w:t>
      </w:r>
    </w:p>
    <w:p w14:paraId="797D504C">
      <w:pPr>
        <w:spacing w:line="560" w:lineRule="exact"/>
        <w:rPr>
          <w:rFonts w:hint="eastAsia"/>
          <w:sz w:val="28"/>
          <w:u w:val="single"/>
        </w:rPr>
      </w:pPr>
      <w:r>
        <w:rPr>
          <w:rFonts w:hint="eastAsia"/>
          <w:sz w:val="28"/>
        </w:rPr>
        <w:t xml:space="preserve">      电话：</w:t>
      </w:r>
      <w:r>
        <w:rPr>
          <w:rFonts w:hint="eastAsia"/>
          <w:sz w:val="28"/>
          <w:u w:val="single"/>
        </w:rPr>
        <w:t xml:space="preserve">                    </w:t>
      </w:r>
      <w:r>
        <w:rPr>
          <w:rFonts w:hint="eastAsia"/>
          <w:sz w:val="28"/>
        </w:rPr>
        <w:t xml:space="preserve"> 传真：</w:t>
      </w:r>
      <w:r>
        <w:rPr>
          <w:rFonts w:hint="eastAsia"/>
          <w:sz w:val="28"/>
          <w:u w:val="single"/>
        </w:rPr>
        <w:t xml:space="preserve">               </w:t>
      </w:r>
      <w:r>
        <w:rPr>
          <w:sz w:val="28"/>
          <w:u w:val="single"/>
        </w:rPr>
        <w:t xml:space="preserve">  </w:t>
      </w:r>
      <w:r>
        <w:rPr>
          <w:rFonts w:hint="eastAsia"/>
          <w:sz w:val="28"/>
          <w:u w:val="single"/>
        </w:rPr>
        <w:t xml:space="preserve"> </w:t>
      </w:r>
    </w:p>
    <w:p w14:paraId="1463ECB7">
      <w:pPr>
        <w:spacing w:line="560" w:lineRule="exact"/>
        <w:rPr>
          <w:rFonts w:hint="eastAsia"/>
          <w:sz w:val="28"/>
        </w:rPr>
      </w:pPr>
      <w:r>
        <w:rPr>
          <w:rFonts w:hint="eastAsia"/>
          <w:sz w:val="28"/>
        </w:rPr>
        <w:t xml:space="preserve">      电子信箱：</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xml:space="preserve">  </w:t>
      </w:r>
    </w:p>
    <w:p w14:paraId="50029854">
      <w:pPr>
        <w:spacing w:line="560" w:lineRule="exact"/>
        <w:rPr>
          <w:rFonts w:hint="eastAsia"/>
          <w:sz w:val="28"/>
          <w:u w:val="single"/>
        </w:rPr>
      </w:pPr>
      <w:r>
        <w:rPr>
          <w:rFonts w:hint="eastAsia"/>
          <w:sz w:val="28"/>
        </w:rPr>
        <w:t xml:space="preserve">      受托方（乙方）：</w:t>
      </w:r>
      <w:r>
        <w:rPr>
          <w:rFonts w:hint="eastAsia"/>
          <w:sz w:val="28"/>
          <w:u w:val="single"/>
        </w:rPr>
        <w:t xml:space="preserve">                                     </w:t>
      </w:r>
    </w:p>
    <w:p w14:paraId="6B70B823">
      <w:pPr>
        <w:spacing w:line="560" w:lineRule="exact"/>
        <w:rPr>
          <w:rFonts w:hint="eastAsia"/>
          <w:sz w:val="28"/>
        </w:rPr>
      </w:pPr>
      <w:r>
        <w:rPr>
          <w:rFonts w:hint="eastAsia"/>
          <w:sz w:val="28"/>
        </w:rPr>
        <w:t xml:space="preserve">      住  所  地：</w:t>
      </w:r>
      <w:r>
        <w:rPr>
          <w:rFonts w:hint="eastAsia"/>
          <w:sz w:val="28"/>
          <w:u w:val="single"/>
        </w:rPr>
        <w:t xml:space="preserve">                                         </w:t>
      </w:r>
      <w:r>
        <w:rPr>
          <w:rFonts w:hint="eastAsia"/>
          <w:sz w:val="28"/>
        </w:rPr>
        <w:t xml:space="preserve"> </w:t>
      </w:r>
    </w:p>
    <w:p w14:paraId="74E64B3E">
      <w:pPr>
        <w:spacing w:line="560" w:lineRule="exact"/>
        <w:rPr>
          <w:rFonts w:hint="eastAsia"/>
          <w:sz w:val="28"/>
          <w:u w:val="single"/>
        </w:rPr>
      </w:pPr>
      <w:r>
        <w:rPr>
          <w:rFonts w:hint="eastAsia"/>
          <w:sz w:val="28"/>
        </w:rPr>
        <w:t xml:space="preserve">      法定代表人：</w:t>
      </w:r>
      <w:r>
        <w:rPr>
          <w:rFonts w:hint="eastAsia"/>
          <w:sz w:val="28"/>
          <w:u w:val="single"/>
        </w:rPr>
        <w:t xml:space="preserve">                                        </w:t>
      </w:r>
    </w:p>
    <w:p w14:paraId="5270DD26">
      <w:pPr>
        <w:spacing w:line="560" w:lineRule="exact"/>
        <w:rPr>
          <w:rFonts w:hint="eastAsia"/>
          <w:sz w:val="28"/>
          <w:u w:val="single"/>
        </w:rPr>
      </w:pPr>
      <w:r>
        <w:rPr>
          <w:rFonts w:hint="eastAsia"/>
          <w:sz w:val="28"/>
        </w:rPr>
        <w:t xml:space="preserve">      项目负责人：</w:t>
      </w:r>
      <w:r>
        <w:rPr>
          <w:rFonts w:hint="eastAsia"/>
          <w:sz w:val="28"/>
          <w:u w:val="single"/>
        </w:rPr>
        <w:t xml:space="preserve">                                        </w:t>
      </w:r>
    </w:p>
    <w:p w14:paraId="46561054">
      <w:pPr>
        <w:spacing w:line="560" w:lineRule="exact"/>
        <w:rPr>
          <w:rFonts w:hint="eastAsia"/>
          <w:sz w:val="28"/>
        </w:rPr>
      </w:pPr>
      <w:r>
        <w:rPr>
          <w:rFonts w:hint="eastAsia"/>
          <w:sz w:val="28"/>
        </w:rPr>
        <w:t xml:space="preserve">      联系方式 ：</w:t>
      </w:r>
    </w:p>
    <w:p w14:paraId="6CD40586">
      <w:pPr>
        <w:tabs>
          <w:tab w:val="left" w:pos="8100"/>
        </w:tabs>
        <w:spacing w:line="560" w:lineRule="exact"/>
        <w:rPr>
          <w:rFonts w:hint="eastAsia"/>
          <w:sz w:val="28"/>
          <w:u w:val="single"/>
        </w:rPr>
      </w:pPr>
      <w:r>
        <w:rPr>
          <w:rFonts w:hint="eastAsia"/>
          <w:sz w:val="28"/>
        </w:rPr>
        <w:t xml:space="preserve">      通讯地址：</w:t>
      </w:r>
      <w:r>
        <w:rPr>
          <w:rFonts w:hint="eastAsia"/>
          <w:sz w:val="28"/>
          <w:u w:val="single"/>
        </w:rPr>
        <w:t xml:space="preserve">                               </w:t>
      </w:r>
      <w:r>
        <w:rPr>
          <w:sz w:val="28"/>
          <w:u w:val="single"/>
        </w:rPr>
        <w:t xml:space="preserve">   </w:t>
      </w:r>
      <w:r>
        <w:rPr>
          <w:rFonts w:hint="eastAsia"/>
          <w:sz w:val="28"/>
          <w:u w:val="single"/>
        </w:rPr>
        <w:t xml:space="preserve">        </w:t>
      </w:r>
    </w:p>
    <w:p w14:paraId="1B4F5205">
      <w:pPr>
        <w:spacing w:line="560" w:lineRule="exact"/>
        <w:rPr>
          <w:rFonts w:hint="eastAsia"/>
          <w:sz w:val="28"/>
          <w:u w:val="single"/>
        </w:rPr>
      </w:pPr>
      <w:r>
        <w:rPr>
          <w:rFonts w:hint="eastAsia"/>
          <w:sz w:val="28"/>
        </w:rPr>
        <w:t xml:space="preserve">      电话：</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xml:space="preserve"> 传真：</w:t>
      </w:r>
      <w:r>
        <w:rPr>
          <w:rFonts w:hint="eastAsia"/>
          <w:sz w:val="28"/>
          <w:u w:val="single"/>
        </w:rPr>
        <w:t xml:space="preserve">    </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p>
    <w:p w14:paraId="4F87DA38">
      <w:pPr>
        <w:spacing w:line="560" w:lineRule="exact"/>
        <w:rPr>
          <w:rFonts w:hint="eastAsia"/>
          <w:sz w:val="28"/>
        </w:rPr>
      </w:pPr>
      <w:r>
        <w:rPr>
          <w:rFonts w:hint="eastAsia"/>
          <w:sz w:val="28"/>
        </w:rPr>
        <w:t xml:space="preserve">      电子信箱：</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xml:space="preserve">  </w:t>
      </w:r>
    </w:p>
    <w:p w14:paraId="0CFC5694">
      <w:pPr>
        <w:spacing w:line="560" w:lineRule="exact"/>
        <w:rPr>
          <w:rFonts w:hint="eastAsia"/>
          <w:sz w:val="28"/>
        </w:rPr>
      </w:pPr>
    </w:p>
    <w:p w14:paraId="0C6D647F">
      <w:pPr>
        <w:spacing w:line="560" w:lineRule="exact"/>
        <w:rPr>
          <w:rFonts w:hint="eastAsia"/>
          <w:sz w:val="28"/>
          <w:u w:val="single"/>
        </w:rPr>
      </w:pPr>
      <w:r>
        <w:rPr>
          <w:rFonts w:hint="eastAsia"/>
          <w:sz w:val="28"/>
        </w:rPr>
        <w:t xml:space="preserve">    本合同甲方委托乙方研究开发</w:t>
      </w:r>
      <w:r>
        <w:rPr>
          <w:rFonts w:hint="eastAsia"/>
          <w:sz w:val="28"/>
          <w:u w:val="single"/>
        </w:rPr>
        <w:t xml:space="preserve">                              </w:t>
      </w:r>
    </w:p>
    <w:p w14:paraId="62486E2E">
      <w:pPr>
        <w:spacing w:line="560" w:lineRule="exact"/>
        <w:rPr>
          <w:rFonts w:hint="eastAsia"/>
          <w:sz w:val="28"/>
        </w:rPr>
      </w:pPr>
      <w:r>
        <w:rPr>
          <w:rFonts w:hint="eastAsia"/>
          <w:sz w:val="28"/>
          <w:u w:val="single"/>
        </w:rPr>
        <w:t xml:space="preserve">                  </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项目，并支付研究开发经费和报酬，乙方接受委托并进行此项研究开发工作。双方经过平等协商，在真实、充分地表达各自意愿的基础上，根据《中华人民共和国</w:t>
      </w:r>
      <w:r>
        <w:rPr>
          <w:rFonts w:hint="eastAsia"/>
          <w:sz w:val="28"/>
          <w:lang w:val="en-US" w:eastAsia="zh-CN"/>
        </w:rPr>
        <w:t>民法典</w:t>
      </w:r>
      <w:r>
        <w:rPr>
          <w:rFonts w:hint="eastAsia"/>
          <w:sz w:val="28"/>
        </w:rPr>
        <w:t>》的规定，达成如下协议，并由双方共同恪守。</w:t>
      </w:r>
    </w:p>
    <w:p w14:paraId="703A8ADB">
      <w:pPr>
        <w:spacing w:line="560" w:lineRule="exact"/>
        <w:rPr>
          <w:rFonts w:hint="eastAsia"/>
          <w:sz w:val="28"/>
        </w:rPr>
      </w:pPr>
      <w:r>
        <w:rPr>
          <w:rFonts w:hint="eastAsia"/>
          <w:sz w:val="28"/>
        </w:rPr>
        <w:t xml:space="preserve">    </w:t>
      </w:r>
      <w:r>
        <w:rPr>
          <w:rFonts w:hint="eastAsia" w:eastAsia="黑体"/>
          <w:sz w:val="32"/>
        </w:rPr>
        <w:t xml:space="preserve">第一条  </w:t>
      </w:r>
      <w:r>
        <w:rPr>
          <w:rFonts w:hint="eastAsia"/>
          <w:sz w:val="28"/>
        </w:rPr>
        <w:t>本合同研究开发项目的要求如下：</w:t>
      </w:r>
    </w:p>
    <w:p w14:paraId="3F50CF31">
      <w:pPr>
        <w:spacing w:line="520" w:lineRule="exact"/>
        <w:rPr>
          <w:rFonts w:hint="eastAsia"/>
          <w:sz w:val="28"/>
          <w:u w:val="single"/>
        </w:rPr>
      </w:pPr>
      <w:r>
        <w:rPr>
          <w:rFonts w:hint="eastAsia"/>
          <w:sz w:val="28"/>
        </w:rPr>
        <w:t xml:space="preserve">      1．技术目标：</w:t>
      </w:r>
      <w:r>
        <w:rPr>
          <w:rFonts w:hint="eastAsia"/>
          <w:sz w:val="28"/>
          <w:u w:val="single"/>
        </w:rPr>
        <w:t xml:space="preserve">                                         </w:t>
      </w:r>
    </w:p>
    <w:p w14:paraId="4702F500">
      <w:pPr>
        <w:spacing w:line="520" w:lineRule="exact"/>
        <w:rPr>
          <w:rFonts w:hint="eastAsia"/>
          <w:sz w:val="28"/>
          <w:u w:val="single"/>
        </w:rPr>
      </w:pPr>
      <w:r>
        <w:rPr>
          <w:rFonts w:hint="eastAsia"/>
          <w:sz w:val="28"/>
          <w:u w:val="single"/>
        </w:rPr>
        <w:t xml:space="preserve">                                                            </w:t>
      </w:r>
    </w:p>
    <w:p w14:paraId="0C293A05">
      <w:pPr>
        <w:spacing w:line="520" w:lineRule="exact"/>
        <w:rPr>
          <w:rFonts w:hint="eastAsia"/>
          <w:sz w:val="28"/>
        </w:rPr>
      </w:pPr>
      <w:r>
        <w:rPr>
          <w:rFonts w:hint="eastAsia"/>
          <w:sz w:val="28"/>
          <w:u w:val="single"/>
        </w:rPr>
        <w:t xml:space="preserve">                                                          </w:t>
      </w:r>
      <w:r>
        <w:rPr>
          <w:rFonts w:hint="eastAsia"/>
          <w:sz w:val="28"/>
        </w:rPr>
        <w:t>。</w:t>
      </w:r>
    </w:p>
    <w:p w14:paraId="7C42EDDE">
      <w:pPr>
        <w:spacing w:line="520" w:lineRule="exact"/>
        <w:rPr>
          <w:rFonts w:hint="eastAsia"/>
          <w:sz w:val="28"/>
          <w:u w:val="single"/>
        </w:rPr>
      </w:pPr>
      <w:r>
        <w:rPr>
          <w:rFonts w:hint="eastAsia"/>
          <w:sz w:val="28"/>
        </w:rPr>
        <w:t xml:space="preserve">      2．技术内容：</w:t>
      </w:r>
      <w:r>
        <w:rPr>
          <w:rFonts w:hint="eastAsia"/>
          <w:sz w:val="28"/>
          <w:u w:val="single"/>
        </w:rPr>
        <w:t xml:space="preserve">                                         </w:t>
      </w:r>
    </w:p>
    <w:p w14:paraId="1BF50E1B">
      <w:pPr>
        <w:spacing w:line="520" w:lineRule="exact"/>
        <w:rPr>
          <w:rFonts w:hint="eastAsia"/>
          <w:sz w:val="28"/>
          <w:u w:val="single"/>
        </w:rPr>
      </w:pPr>
      <w:r>
        <w:rPr>
          <w:rFonts w:hint="eastAsia"/>
          <w:sz w:val="28"/>
          <w:u w:val="single"/>
        </w:rPr>
        <w:t xml:space="preserve">                                                            </w:t>
      </w:r>
    </w:p>
    <w:p w14:paraId="08EDE774">
      <w:pPr>
        <w:spacing w:line="520" w:lineRule="exact"/>
        <w:rPr>
          <w:rFonts w:hint="eastAsia"/>
          <w:sz w:val="28"/>
        </w:rPr>
      </w:pPr>
      <w:r>
        <w:rPr>
          <w:rFonts w:hint="eastAsia"/>
          <w:sz w:val="28"/>
          <w:u w:val="single"/>
        </w:rPr>
        <w:t xml:space="preserve">                                                           </w:t>
      </w:r>
      <w:r>
        <w:rPr>
          <w:rFonts w:hint="eastAsia"/>
          <w:sz w:val="28"/>
        </w:rPr>
        <w:t>。</w:t>
      </w:r>
    </w:p>
    <w:p w14:paraId="33B1F2A9">
      <w:pPr>
        <w:spacing w:line="520" w:lineRule="exact"/>
        <w:rPr>
          <w:rFonts w:hint="eastAsia"/>
          <w:sz w:val="28"/>
          <w:u w:val="single"/>
        </w:rPr>
      </w:pPr>
      <w:r>
        <w:rPr>
          <w:rFonts w:hint="eastAsia"/>
          <w:sz w:val="28"/>
        </w:rPr>
        <w:t xml:space="preserve">      3．技术方法和路线：</w:t>
      </w:r>
      <w:r>
        <w:rPr>
          <w:rFonts w:hint="eastAsia"/>
          <w:sz w:val="28"/>
          <w:u w:val="single"/>
        </w:rPr>
        <w:t xml:space="preserve">                                   </w:t>
      </w:r>
    </w:p>
    <w:p w14:paraId="78D81428">
      <w:pPr>
        <w:spacing w:line="520" w:lineRule="exact"/>
        <w:rPr>
          <w:rFonts w:hint="eastAsia"/>
          <w:sz w:val="28"/>
          <w:u w:val="single"/>
        </w:rPr>
      </w:pPr>
      <w:r>
        <w:rPr>
          <w:rFonts w:hint="eastAsia"/>
          <w:sz w:val="28"/>
          <w:u w:val="single"/>
        </w:rPr>
        <w:t xml:space="preserve">                                                            </w:t>
      </w:r>
    </w:p>
    <w:p w14:paraId="364C5B5B">
      <w:pPr>
        <w:spacing w:line="520" w:lineRule="exact"/>
        <w:rPr>
          <w:rFonts w:hint="eastAsia"/>
          <w:sz w:val="28"/>
        </w:rPr>
      </w:pPr>
      <w:r>
        <w:rPr>
          <w:rFonts w:hint="eastAsia"/>
          <w:sz w:val="28"/>
          <w:u w:val="single"/>
        </w:rPr>
        <w:t xml:space="preserve">                                                          </w:t>
      </w:r>
      <w:r>
        <w:rPr>
          <w:rFonts w:hint="eastAsia"/>
          <w:sz w:val="28"/>
        </w:rPr>
        <w:t>。</w:t>
      </w:r>
    </w:p>
    <w:p w14:paraId="501CD801">
      <w:pPr>
        <w:spacing w:line="520" w:lineRule="exact"/>
        <w:rPr>
          <w:rFonts w:hint="eastAsia"/>
          <w:sz w:val="28"/>
        </w:rPr>
      </w:pPr>
      <w:r>
        <w:rPr>
          <w:rFonts w:hint="eastAsia"/>
          <w:sz w:val="28"/>
        </w:rPr>
        <w:t xml:space="preserve">    </w:t>
      </w:r>
      <w:r>
        <w:rPr>
          <w:rFonts w:hint="eastAsia" w:eastAsia="黑体"/>
          <w:sz w:val="32"/>
        </w:rPr>
        <w:t xml:space="preserve">第二条  </w:t>
      </w:r>
      <w:r>
        <w:rPr>
          <w:rFonts w:hint="eastAsia"/>
          <w:sz w:val="28"/>
        </w:rPr>
        <w:t>乙方应在本合同生效后</w:t>
      </w:r>
      <w:r>
        <w:rPr>
          <w:rFonts w:hint="eastAsia"/>
          <w:sz w:val="28"/>
          <w:u w:val="single"/>
        </w:rPr>
        <w:t xml:space="preserve">     </w:t>
      </w:r>
      <w:r>
        <w:rPr>
          <w:rFonts w:hint="eastAsia"/>
          <w:sz w:val="28"/>
        </w:rPr>
        <w:t>日内向甲方提交研究开发计划。研究开发计划应包括以下主要内容：</w:t>
      </w:r>
    </w:p>
    <w:p w14:paraId="62E571E9">
      <w:pPr>
        <w:spacing w:line="520" w:lineRule="exact"/>
        <w:rPr>
          <w:rFonts w:hint="eastAsia"/>
          <w:sz w:val="28"/>
        </w:rPr>
      </w:pPr>
      <w:r>
        <w:rPr>
          <w:rFonts w:hint="eastAsia"/>
          <w:sz w:val="28"/>
        </w:rPr>
        <w:t xml:space="preserve">     1.</w:t>
      </w:r>
      <w:r>
        <w:rPr>
          <w:sz w:val="28"/>
        </w:rPr>
        <w:t xml:space="preserve">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14:paraId="64E7B2C0">
      <w:pPr>
        <w:spacing w:line="520" w:lineRule="exact"/>
        <w:rPr>
          <w:rFonts w:hint="eastAsia"/>
          <w:sz w:val="28"/>
        </w:rPr>
      </w:pPr>
      <w:r>
        <w:rPr>
          <w:rFonts w:hint="eastAsia"/>
          <w:sz w:val="28"/>
        </w:rPr>
        <w:t xml:space="preserve">     2.</w:t>
      </w:r>
      <w:r>
        <w:rPr>
          <w:sz w:val="28"/>
        </w:rPr>
        <w:t xml:space="preserve"> </w:t>
      </w:r>
      <w:r>
        <w:rPr>
          <w:rFonts w:hint="eastAsia"/>
          <w:sz w:val="28"/>
          <w:u w:val="single"/>
        </w:rPr>
        <w:t xml:space="preserve">                            </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xml:space="preserve">；        </w:t>
      </w:r>
    </w:p>
    <w:p w14:paraId="2E9F77C4">
      <w:pPr>
        <w:spacing w:line="520" w:lineRule="exact"/>
        <w:rPr>
          <w:rFonts w:hint="eastAsia"/>
          <w:sz w:val="28"/>
        </w:rPr>
      </w:pPr>
      <w:r>
        <w:rPr>
          <w:rFonts w:hint="eastAsia"/>
          <w:sz w:val="28"/>
        </w:rPr>
        <w:t xml:space="preserve">     3.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14:paraId="415BC2C4">
      <w:pPr>
        <w:spacing w:line="520" w:lineRule="exact"/>
        <w:ind w:firstLine="640" w:firstLineChars="200"/>
        <w:rPr>
          <w:rFonts w:hint="eastAsia"/>
          <w:sz w:val="28"/>
        </w:rPr>
      </w:pPr>
      <w:r>
        <w:rPr>
          <w:rFonts w:hint="eastAsia" w:eastAsia="黑体"/>
          <w:sz w:val="32"/>
        </w:rPr>
        <w:t xml:space="preserve">第三条  </w:t>
      </w:r>
      <w:r>
        <w:rPr>
          <w:rFonts w:hint="eastAsia"/>
          <w:sz w:val="28"/>
        </w:rPr>
        <w:t>乙方应按下列进度完成研究开发工作：</w:t>
      </w:r>
    </w:p>
    <w:p w14:paraId="228CDF8B">
      <w:pPr>
        <w:spacing w:line="520" w:lineRule="exact"/>
        <w:rPr>
          <w:rFonts w:hint="eastAsia"/>
          <w:sz w:val="28"/>
        </w:rPr>
      </w:pPr>
      <w:r>
        <w:rPr>
          <w:rFonts w:hint="eastAsia"/>
          <w:sz w:val="28"/>
        </w:rPr>
        <w:t xml:space="preserve">     1.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14:paraId="13331BC4">
      <w:pPr>
        <w:spacing w:line="520" w:lineRule="exact"/>
        <w:rPr>
          <w:rFonts w:hint="eastAsia"/>
          <w:sz w:val="28"/>
        </w:rPr>
      </w:pPr>
      <w:r>
        <w:rPr>
          <w:rFonts w:hint="eastAsia"/>
          <w:sz w:val="28"/>
        </w:rPr>
        <w:t xml:space="preserve">     2.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xml:space="preserve">；        </w:t>
      </w:r>
    </w:p>
    <w:p w14:paraId="49F4A844">
      <w:pPr>
        <w:spacing w:line="520" w:lineRule="exact"/>
        <w:ind w:left="560" w:hanging="560" w:hangingChars="200"/>
        <w:rPr>
          <w:rFonts w:hint="eastAsia"/>
          <w:sz w:val="28"/>
        </w:rPr>
      </w:pPr>
      <w:r>
        <w:rPr>
          <w:rFonts w:hint="eastAsia"/>
          <w:sz w:val="28"/>
        </w:rPr>
        <w:t xml:space="preserve">     3.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r>
        <w:rPr>
          <w:rFonts w:hint="eastAsia" w:eastAsia="黑体"/>
          <w:sz w:val="32"/>
        </w:rPr>
        <w:t xml:space="preserve">第四条  </w:t>
      </w:r>
      <w:r>
        <w:rPr>
          <w:rFonts w:hint="eastAsia"/>
          <w:sz w:val="28"/>
        </w:rPr>
        <w:t>甲方应向乙方提供的技术资料及协作事项如下：</w:t>
      </w:r>
    </w:p>
    <w:p w14:paraId="5F141691">
      <w:pPr>
        <w:tabs>
          <w:tab w:val="left" w:pos="540"/>
        </w:tabs>
        <w:spacing w:line="500" w:lineRule="exact"/>
        <w:rPr>
          <w:rFonts w:hint="eastAsia"/>
          <w:sz w:val="28"/>
          <w:u w:val="single"/>
        </w:rPr>
      </w:pPr>
      <w:r>
        <w:rPr>
          <w:rFonts w:hint="eastAsia"/>
          <w:sz w:val="28"/>
        </w:rPr>
        <w:t xml:space="preserve">      1．技术资料清单：</w:t>
      </w:r>
      <w:r>
        <w:rPr>
          <w:rFonts w:hint="eastAsia"/>
          <w:sz w:val="28"/>
          <w:u w:val="single"/>
        </w:rPr>
        <w:t xml:space="preserve">                                     </w:t>
      </w:r>
    </w:p>
    <w:p w14:paraId="7BF24CD5">
      <w:pPr>
        <w:spacing w:line="500" w:lineRule="exact"/>
        <w:rPr>
          <w:rFonts w:hint="eastAsia"/>
          <w:sz w:val="28"/>
          <w:u w:val="single"/>
        </w:rPr>
      </w:pPr>
      <w:r>
        <w:rPr>
          <w:rFonts w:hint="eastAsia"/>
          <w:sz w:val="28"/>
          <w:u w:val="single"/>
        </w:rPr>
        <w:t xml:space="preserve">                                                            </w:t>
      </w:r>
    </w:p>
    <w:p w14:paraId="1612314C">
      <w:pPr>
        <w:spacing w:line="500" w:lineRule="exact"/>
        <w:rPr>
          <w:rFonts w:hint="eastAsia"/>
          <w:sz w:val="28"/>
        </w:rPr>
      </w:pPr>
      <w:r>
        <w:rPr>
          <w:rFonts w:hint="eastAsia"/>
          <w:sz w:val="28"/>
          <w:u w:val="single"/>
        </w:rPr>
        <w:t xml:space="preserve">                                                         </w:t>
      </w:r>
      <w:r>
        <w:rPr>
          <w:rFonts w:hint="eastAsia"/>
          <w:sz w:val="28"/>
        </w:rPr>
        <w:t>。</w:t>
      </w:r>
    </w:p>
    <w:p w14:paraId="193B2B64">
      <w:pPr>
        <w:spacing w:line="500" w:lineRule="exact"/>
        <w:rPr>
          <w:rFonts w:hint="eastAsia"/>
          <w:sz w:val="28"/>
          <w:u w:val="single"/>
        </w:rPr>
      </w:pPr>
      <w:r>
        <w:rPr>
          <w:rFonts w:hint="eastAsia"/>
          <w:sz w:val="28"/>
        </w:rPr>
        <w:t xml:space="preserve">      2．提供时间和方式：</w:t>
      </w:r>
      <w:r>
        <w:rPr>
          <w:rFonts w:hint="eastAsia"/>
          <w:sz w:val="28"/>
          <w:u w:val="single"/>
        </w:rPr>
        <w:t xml:space="preserve">                                   </w:t>
      </w:r>
    </w:p>
    <w:p w14:paraId="559DE555">
      <w:pPr>
        <w:spacing w:line="500" w:lineRule="exact"/>
        <w:rPr>
          <w:rFonts w:hint="eastAsia"/>
          <w:sz w:val="28"/>
        </w:rPr>
      </w:pPr>
      <w:r>
        <w:rPr>
          <w:rFonts w:hint="eastAsia"/>
          <w:sz w:val="28"/>
          <w:u w:val="single"/>
        </w:rPr>
        <w:t xml:space="preserve">                                                         </w:t>
      </w:r>
      <w:r>
        <w:rPr>
          <w:rFonts w:hint="eastAsia"/>
          <w:sz w:val="28"/>
        </w:rPr>
        <w:t xml:space="preserve"> 。     </w:t>
      </w:r>
    </w:p>
    <w:p w14:paraId="0D7E6A28">
      <w:pPr>
        <w:spacing w:line="500" w:lineRule="exact"/>
        <w:rPr>
          <w:rFonts w:hint="eastAsia"/>
          <w:sz w:val="28"/>
          <w:u w:val="single"/>
        </w:rPr>
      </w:pPr>
      <w:r>
        <w:rPr>
          <w:rFonts w:hint="eastAsia"/>
          <w:sz w:val="28"/>
        </w:rPr>
        <w:t xml:space="preserve">      3．其他协作事项：</w:t>
      </w:r>
      <w:r>
        <w:rPr>
          <w:rFonts w:hint="eastAsia"/>
          <w:sz w:val="28"/>
          <w:u w:val="single"/>
        </w:rPr>
        <w:t xml:space="preserve">                                     </w:t>
      </w:r>
    </w:p>
    <w:p w14:paraId="56C9AB53">
      <w:pPr>
        <w:spacing w:line="500" w:lineRule="exact"/>
        <w:rPr>
          <w:rFonts w:hint="eastAsia"/>
          <w:sz w:val="28"/>
          <w:u w:val="single"/>
        </w:rPr>
      </w:pPr>
      <w:r>
        <w:rPr>
          <w:rFonts w:hint="eastAsia"/>
          <w:sz w:val="28"/>
          <w:u w:val="single"/>
        </w:rPr>
        <w:t xml:space="preserve">                                                            </w:t>
      </w:r>
    </w:p>
    <w:p w14:paraId="41D482BF">
      <w:pPr>
        <w:spacing w:line="500" w:lineRule="exact"/>
        <w:rPr>
          <w:rFonts w:hint="eastAsia"/>
          <w:sz w:val="28"/>
        </w:rPr>
      </w:pPr>
      <w:r>
        <w:rPr>
          <w:rFonts w:hint="eastAsia"/>
          <w:sz w:val="28"/>
          <w:u w:val="single"/>
        </w:rPr>
        <w:t xml:space="preserve">                                                         </w:t>
      </w:r>
      <w:r>
        <w:rPr>
          <w:rFonts w:hint="eastAsia"/>
          <w:sz w:val="28"/>
        </w:rPr>
        <w:t xml:space="preserve">。 </w:t>
      </w:r>
    </w:p>
    <w:p w14:paraId="49A40101">
      <w:pPr>
        <w:spacing w:line="500" w:lineRule="exact"/>
        <w:ind w:firstLine="576"/>
        <w:rPr>
          <w:rFonts w:hint="eastAsia"/>
          <w:sz w:val="28"/>
          <w:u w:val="single"/>
        </w:rPr>
      </w:pPr>
      <w:r>
        <w:rPr>
          <w:rFonts w:hint="eastAsia"/>
          <w:sz w:val="28"/>
        </w:rPr>
        <w:t>本合同履行完毕后，上述技术资料按以下方式处理：</w:t>
      </w:r>
      <w:r>
        <w:rPr>
          <w:rFonts w:hint="eastAsia"/>
          <w:sz w:val="28"/>
          <w:u w:val="single"/>
        </w:rPr>
        <w:t xml:space="preserve">          </w:t>
      </w:r>
    </w:p>
    <w:p w14:paraId="4FCAA249">
      <w:pPr>
        <w:spacing w:line="500" w:lineRule="exact"/>
        <w:rPr>
          <w:rFonts w:hint="eastAsia"/>
          <w:sz w:val="28"/>
        </w:rPr>
      </w:pPr>
      <w:r>
        <w:rPr>
          <w:rFonts w:hint="eastAsia"/>
          <w:sz w:val="28"/>
          <w:u w:val="single"/>
        </w:rPr>
        <w:t xml:space="preserve">                                                            </w:t>
      </w:r>
      <w:r>
        <w:rPr>
          <w:rFonts w:hint="eastAsia"/>
          <w:sz w:val="28"/>
        </w:rPr>
        <w:t xml:space="preserve">。   </w:t>
      </w:r>
    </w:p>
    <w:p w14:paraId="7203507F">
      <w:pPr>
        <w:tabs>
          <w:tab w:val="left" w:pos="540"/>
        </w:tabs>
        <w:spacing w:line="500" w:lineRule="exact"/>
        <w:rPr>
          <w:rFonts w:hint="eastAsia"/>
          <w:sz w:val="28"/>
        </w:rPr>
      </w:pPr>
      <w:r>
        <w:rPr>
          <w:rFonts w:hint="eastAsia"/>
          <w:sz w:val="28"/>
        </w:rPr>
        <w:t xml:space="preserve">    </w:t>
      </w:r>
      <w:r>
        <w:rPr>
          <w:rFonts w:hint="eastAsia" w:eastAsia="黑体"/>
          <w:sz w:val="32"/>
        </w:rPr>
        <w:t xml:space="preserve">第五条  </w:t>
      </w:r>
      <w:r>
        <w:rPr>
          <w:rFonts w:hint="eastAsia"/>
          <w:sz w:val="28"/>
        </w:rPr>
        <w:t>甲方应按以下方式支付研究开发经费和报酬：</w:t>
      </w:r>
    </w:p>
    <w:p w14:paraId="686023EB">
      <w:pPr>
        <w:keepNext w:val="0"/>
        <w:keepLines w:val="0"/>
        <w:pageBreakBefore w:val="0"/>
        <w:widowControl w:val="0"/>
        <w:kinsoku/>
        <w:wordWrap w:val="0"/>
        <w:overflowPunct/>
        <w:topLinePunct w:val="0"/>
        <w:autoSpaceDE/>
        <w:autoSpaceDN/>
        <w:bidi w:val="0"/>
        <w:adjustRightInd/>
        <w:snapToGrid/>
        <w:spacing w:line="500" w:lineRule="exact"/>
        <w:textAlignment w:val="auto"/>
        <w:rPr>
          <w:rFonts w:hint="default"/>
          <w:sz w:val="28"/>
          <w:u w:val="none"/>
          <w:lang w:val="en-US"/>
        </w:rPr>
      </w:pPr>
      <w:r>
        <w:rPr>
          <w:rFonts w:hint="eastAsia"/>
          <w:sz w:val="28"/>
        </w:rPr>
        <w:t xml:space="preserve">      1．研究开发经费和报酬总额</w:t>
      </w:r>
      <w:r>
        <w:rPr>
          <w:rFonts w:hint="eastAsia"/>
          <w:sz w:val="28"/>
          <w:lang w:eastAsia="zh-CN"/>
        </w:rPr>
        <w:t>（</w:t>
      </w:r>
      <w:r>
        <w:rPr>
          <w:rFonts w:hint="eastAsia"/>
          <w:sz w:val="28"/>
          <w:lang w:val="en-US" w:eastAsia="zh-CN"/>
        </w:rPr>
        <w:t>含税）</w:t>
      </w:r>
      <w:r>
        <w:rPr>
          <w:rFonts w:hint="eastAsia"/>
          <w:sz w:val="28"/>
        </w:rPr>
        <w:t>为</w:t>
      </w:r>
      <w:r>
        <w:rPr>
          <w:rFonts w:hint="eastAsia"/>
          <w:sz w:val="28"/>
          <w:u w:val="single"/>
        </w:rPr>
        <w:t xml:space="preserve">                 </w:t>
      </w:r>
      <w:r>
        <w:rPr>
          <w:rFonts w:hint="eastAsia"/>
          <w:sz w:val="28"/>
          <w:u w:val="single"/>
          <w:lang w:val="en-US" w:eastAsia="zh-CN"/>
        </w:rPr>
        <w:t xml:space="preserve">  </w:t>
      </w:r>
      <w:r>
        <w:rPr>
          <w:rFonts w:hint="eastAsia"/>
          <w:sz w:val="28"/>
          <w:u w:val="none"/>
          <w:lang w:val="en-US" w:eastAsia="zh-CN"/>
        </w:rPr>
        <w:t>。</w:t>
      </w:r>
    </w:p>
    <w:p w14:paraId="351CF81F">
      <w:pPr>
        <w:spacing w:line="500" w:lineRule="exact"/>
        <w:rPr>
          <w:rFonts w:hint="eastAsia"/>
          <w:sz w:val="28"/>
        </w:rPr>
      </w:pPr>
      <w:r>
        <w:rPr>
          <w:rFonts w:hint="eastAsia"/>
          <w:sz w:val="28"/>
        </w:rPr>
        <w:t xml:space="preserve">       其中：（1） </w:t>
      </w:r>
      <w:r>
        <w:rPr>
          <w:rFonts w:hint="eastAsia"/>
          <w:sz w:val="28"/>
          <w:u w:val="single"/>
        </w:rPr>
        <w:t xml:space="preserve">                                       </w:t>
      </w:r>
      <w:r>
        <w:rPr>
          <w:rFonts w:hint="eastAsia"/>
          <w:sz w:val="28"/>
        </w:rPr>
        <w:t>；</w:t>
      </w:r>
    </w:p>
    <w:p w14:paraId="1CC7E0BD">
      <w:pPr>
        <w:spacing w:line="500" w:lineRule="exact"/>
        <w:rPr>
          <w:rFonts w:hint="eastAsia"/>
          <w:sz w:val="28"/>
        </w:rPr>
      </w:pPr>
      <w:r>
        <w:rPr>
          <w:rFonts w:hint="eastAsia"/>
          <w:sz w:val="28"/>
        </w:rPr>
        <w:t xml:space="preserve">            （2） </w:t>
      </w:r>
      <w:r>
        <w:rPr>
          <w:rFonts w:hint="eastAsia"/>
          <w:sz w:val="28"/>
          <w:u w:val="single"/>
        </w:rPr>
        <w:t xml:space="preserve">                                       </w:t>
      </w:r>
      <w:r>
        <w:rPr>
          <w:rFonts w:hint="eastAsia"/>
          <w:sz w:val="28"/>
        </w:rPr>
        <w:t xml:space="preserve">；        </w:t>
      </w:r>
    </w:p>
    <w:p w14:paraId="71A2D347">
      <w:pPr>
        <w:spacing w:line="500" w:lineRule="exact"/>
        <w:rPr>
          <w:rFonts w:hint="eastAsia"/>
          <w:sz w:val="28"/>
        </w:rPr>
      </w:pPr>
      <w:r>
        <w:rPr>
          <w:rFonts w:hint="eastAsia"/>
          <w:sz w:val="28"/>
        </w:rPr>
        <w:t xml:space="preserve">            （3） </w:t>
      </w:r>
      <w:r>
        <w:rPr>
          <w:rFonts w:hint="eastAsia"/>
          <w:sz w:val="28"/>
          <w:u w:val="single"/>
        </w:rPr>
        <w:t xml:space="preserve">                                       </w:t>
      </w:r>
      <w:r>
        <w:rPr>
          <w:rFonts w:hint="eastAsia"/>
          <w:sz w:val="28"/>
        </w:rPr>
        <w:t>。</w:t>
      </w:r>
    </w:p>
    <w:p w14:paraId="0C547FA3">
      <w:pPr>
        <w:spacing w:line="500" w:lineRule="exact"/>
        <w:rPr>
          <w:rFonts w:hint="eastAsia"/>
          <w:sz w:val="28"/>
        </w:rPr>
      </w:pPr>
      <w:r>
        <w:rPr>
          <w:rFonts w:hint="eastAsia"/>
          <w:sz w:val="28"/>
        </w:rPr>
        <w:t xml:space="preserve">      2．研究开发经费由甲方</w:t>
      </w:r>
      <w:r>
        <w:rPr>
          <w:rFonts w:hint="eastAsia"/>
          <w:sz w:val="28"/>
          <w:u w:val="single"/>
        </w:rPr>
        <w:t xml:space="preserve">           </w:t>
      </w:r>
      <w:r>
        <w:rPr>
          <w:rFonts w:hint="eastAsia"/>
          <w:sz w:val="28"/>
        </w:rPr>
        <w:t xml:space="preserve">（一次、分期或提成）支付乙方。具体支付方式和时间如下：   </w:t>
      </w:r>
    </w:p>
    <w:p w14:paraId="145317B1">
      <w:pPr>
        <w:spacing w:line="500" w:lineRule="exact"/>
        <w:rPr>
          <w:rFonts w:hint="eastAsia"/>
          <w:sz w:val="28"/>
          <w:u w:val="single"/>
        </w:rPr>
      </w:pPr>
      <w:r>
        <w:rPr>
          <w:rFonts w:hint="eastAsia"/>
          <w:sz w:val="28"/>
        </w:rPr>
        <w:t xml:space="preserve">      （1）</w:t>
      </w:r>
      <w:r>
        <w:rPr>
          <w:rFonts w:hint="eastAsia"/>
          <w:sz w:val="28"/>
          <w:u w:val="single"/>
        </w:rPr>
        <w:t xml:space="preserve">                                                 </w:t>
      </w:r>
    </w:p>
    <w:p w14:paraId="75DF9B37">
      <w:pPr>
        <w:spacing w:line="500" w:lineRule="exact"/>
        <w:rPr>
          <w:rFonts w:hint="eastAsia"/>
          <w:sz w:val="28"/>
          <w:u w:val="single"/>
        </w:rPr>
      </w:pPr>
      <w:r>
        <w:rPr>
          <w:rFonts w:hint="eastAsia"/>
          <w:sz w:val="28"/>
        </w:rPr>
        <w:t xml:space="preserve">      （2）</w:t>
      </w:r>
      <w:r>
        <w:rPr>
          <w:rFonts w:hint="eastAsia"/>
          <w:sz w:val="28"/>
          <w:u w:val="single"/>
        </w:rPr>
        <w:t xml:space="preserve">                                                 </w:t>
      </w:r>
    </w:p>
    <w:p w14:paraId="300FCFF2">
      <w:pPr>
        <w:spacing w:line="500" w:lineRule="exact"/>
        <w:rPr>
          <w:rFonts w:hint="eastAsia"/>
          <w:sz w:val="28"/>
          <w:u w:val="single"/>
        </w:rPr>
      </w:pPr>
      <w:r>
        <w:rPr>
          <w:rFonts w:hint="eastAsia"/>
          <w:sz w:val="28"/>
        </w:rPr>
        <w:t xml:space="preserve">      （3）</w:t>
      </w:r>
      <w:r>
        <w:rPr>
          <w:rFonts w:hint="eastAsia"/>
          <w:sz w:val="28"/>
          <w:u w:val="single"/>
        </w:rPr>
        <w:t xml:space="preserve">                                                 </w:t>
      </w:r>
    </w:p>
    <w:p w14:paraId="60AA0B11">
      <w:pPr>
        <w:spacing w:line="500" w:lineRule="exact"/>
        <w:rPr>
          <w:rFonts w:hint="eastAsia"/>
          <w:sz w:val="28"/>
        </w:rPr>
      </w:pPr>
      <w:r>
        <w:rPr>
          <w:rFonts w:hint="eastAsia"/>
          <w:sz w:val="28"/>
        </w:rPr>
        <w:t xml:space="preserve">    乙方开户银行名称</w:t>
      </w:r>
      <w:bookmarkStart w:id="0" w:name="_GoBack"/>
      <w:bookmarkEnd w:id="0"/>
      <w:r>
        <w:rPr>
          <w:rFonts w:hint="eastAsia"/>
          <w:sz w:val="28"/>
        </w:rPr>
        <w:t>、地址和帐号为：</w:t>
      </w:r>
    </w:p>
    <w:p w14:paraId="6FBA0070">
      <w:pPr>
        <w:spacing w:line="500" w:lineRule="exact"/>
        <w:rPr>
          <w:rFonts w:hint="eastAsia"/>
          <w:sz w:val="28"/>
          <w:u w:val="single"/>
        </w:rPr>
      </w:pPr>
      <w:r>
        <w:rPr>
          <w:rFonts w:hint="eastAsia"/>
          <w:sz w:val="28"/>
        </w:rPr>
        <w:t xml:space="preserve">        开户银行：</w:t>
      </w:r>
      <w:r>
        <w:rPr>
          <w:rFonts w:hint="eastAsia"/>
          <w:sz w:val="28"/>
          <w:u w:val="single"/>
        </w:rPr>
        <w:t xml:space="preserve">                               </w:t>
      </w:r>
    </w:p>
    <w:p w14:paraId="7040056F">
      <w:pPr>
        <w:spacing w:line="500" w:lineRule="exact"/>
        <w:rPr>
          <w:rFonts w:hint="eastAsia"/>
          <w:sz w:val="28"/>
        </w:rPr>
      </w:pPr>
      <w:r>
        <w:rPr>
          <w:rFonts w:hint="eastAsia"/>
          <w:sz w:val="28"/>
        </w:rPr>
        <w:t xml:space="preserve">        地址：</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xml:space="preserve">   </w:t>
      </w:r>
    </w:p>
    <w:p w14:paraId="2A0D28DB">
      <w:pPr>
        <w:spacing w:line="500" w:lineRule="exact"/>
        <w:rPr>
          <w:rFonts w:hint="eastAsia"/>
          <w:sz w:val="28"/>
          <w:u w:val="single"/>
        </w:rPr>
      </w:pPr>
      <w:r>
        <w:rPr>
          <w:rFonts w:hint="eastAsia"/>
          <w:sz w:val="28"/>
        </w:rPr>
        <w:t xml:space="preserve">        帐号：</w:t>
      </w:r>
      <w:r>
        <w:rPr>
          <w:rFonts w:hint="eastAsia"/>
          <w:sz w:val="28"/>
          <w:u w:val="single"/>
        </w:rPr>
        <w:t xml:space="preserve">         </w:t>
      </w:r>
      <w:r>
        <w:rPr>
          <w:sz w:val="28"/>
          <w:u w:val="single"/>
        </w:rPr>
        <w:t xml:space="preserve">   </w:t>
      </w:r>
      <w:r>
        <w:rPr>
          <w:rFonts w:hint="eastAsia"/>
          <w:sz w:val="28"/>
          <w:u w:val="single"/>
        </w:rPr>
        <w:t xml:space="preserve">                       </w:t>
      </w:r>
    </w:p>
    <w:p w14:paraId="071842E4">
      <w:pPr>
        <w:spacing w:line="500" w:lineRule="exact"/>
        <w:rPr>
          <w:rFonts w:hint="eastAsia"/>
          <w:sz w:val="28"/>
          <w:u w:val="single"/>
        </w:rPr>
      </w:pPr>
      <w:r>
        <w:rPr>
          <w:rFonts w:hint="eastAsia"/>
          <w:sz w:val="28"/>
        </w:rPr>
        <w:t xml:space="preserve">      3．双方确定，甲方以实施研究开发成果所产生的利益提成支付乙方的研究开发经费和报酬的，乙方有权以</w:t>
      </w:r>
      <w:r>
        <w:rPr>
          <w:rFonts w:hint="eastAsia"/>
          <w:sz w:val="28"/>
          <w:u w:val="single"/>
        </w:rPr>
        <w:t xml:space="preserve">                       </w:t>
      </w:r>
    </w:p>
    <w:p w14:paraId="31538FE1">
      <w:pPr>
        <w:spacing w:line="500" w:lineRule="exact"/>
        <w:rPr>
          <w:rFonts w:hint="eastAsia"/>
          <w:sz w:val="28"/>
        </w:rPr>
      </w:pPr>
      <w:r>
        <w:rPr>
          <w:rFonts w:hint="eastAsia"/>
          <w:sz w:val="28"/>
          <w:u w:val="single"/>
        </w:rPr>
        <w:t xml:space="preserve">                            </w:t>
      </w:r>
      <w:r>
        <w:rPr>
          <w:rFonts w:hint="eastAsia"/>
          <w:sz w:val="28"/>
        </w:rPr>
        <w:t>的方式查阅甲方有关的会计帐目。</w:t>
      </w:r>
    </w:p>
    <w:p w14:paraId="054174C9">
      <w:pPr>
        <w:spacing w:line="500" w:lineRule="exact"/>
        <w:rPr>
          <w:rFonts w:hint="eastAsia"/>
          <w:sz w:val="28"/>
          <w:u w:val="single"/>
        </w:rPr>
      </w:pPr>
      <w:r>
        <w:rPr>
          <w:rFonts w:hint="eastAsia"/>
          <w:sz w:val="28"/>
        </w:rPr>
        <w:t xml:space="preserve">    </w:t>
      </w:r>
      <w:r>
        <w:rPr>
          <w:rFonts w:hint="eastAsia" w:eastAsia="黑体"/>
          <w:sz w:val="32"/>
        </w:rPr>
        <w:t xml:space="preserve">第六条  </w:t>
      </w:r>
      <w:r>
        <w:rPr>
          <w:rFonts w:hint="eastAsia"/>
          <w:sz w:val="28"/>
        </w:rPr>
        <w:t>本合同的研究开发经费由乙方以</w:t>
      </w:r>
      <w:r>
        <w:rPr>
          <w:rFonts w:hint="eastAsia"/>
          <w:sz w:val="28"/>
          <w:u w:val="single"/>
        </w:rPr>
        <w:t xml:space="preserve">   横向科研项目     </w:t>
      </w:r>
    </w:p>
    <w:p w14:paraId="086D05FF">
      <w:pPr>
        <w:spacing w:line="500" w:lineRule="exact"/>
        <w:rPr>
          <w:rFonts w:hint="eastAsia"/>
          <w:sz w:val="28"/>
          <w:u w:val="single"/>
        </w:rPr>
      </w:pPr>
      <w:r>
        <w:rPr>
          <w:rFonts w:hint="eastAsia"/>
          <w:sz w:val="28"/>
          <w:u w:val="single"/>
        </w:rPr>
        <w:t xml:space="preserve">                             </w:t>
      </w:r>
      <w:r>
        <w:rPr>
          <w:rFonts w:hint="eastAsia"/>
          <w:sz w:val="28"/>
        </w:rPr>
        <w:t>的方式使用。甲方有权以</w:t>
      </w:r>
      <w:r>
        <w:rPr>
          <w:rFonts w:hint="eastAsia"/>
          <w:sz w:val="28"/>
          <w:u w:val="single"/>
        </w:rPr>
        <w:t xml:space="preserve">          </w:t>
      </w:r>
    </w:p>
    <w:p w14:paraId="3CAAA954">
      <w:pPr>
        <w:spacing w:line="500" w:lineRule="exact"/>
        <w:rPr>
          <w:rFonts w:hint="eastAsia"/>
          <w:sz w:val="28"/>
        </w:rPr>
      </w:pPr>
      <w:r>
        <w:rPr>
          <w:rFonts w:hint="eastAsia"/>
          <w:sz w:val="28"/>
          <w:u w:val="single"/>
        </w:rPr>
        <w:t xml:space="preserve">                              </w:t>
      </w:r>
      <w:r>
        <w:rPr>
          <w:rFonts w:hint="eastAsia"/>
          <w:sz w:val="28"/>
        </w:rPr>
        <w:t>的方式检查乙方进行研究开发工作和使用研究开发经费的情况，但不得妨碍乙方的正常工作。</w:t>
      </w:r>
    </w:p>
    <w:p w14:paraId="3E83BB4C">
      <w:pPr>
        <w:spacing w:line="500" w:lineRule="exact"/>
        <w:rPr>
          <w:rFonts w:hint="eastAsia"/>
          <w:sz w:val="28"/>
        </w:rPr>
      </w:pPr>
      <w:r>
        <w:rPr>
          <w:rFonts w:hint="eastAsia"/>
          <w:spacing w:val="-6"/>
          <w:sz w:val="28"/>
        </w:rPr>
        <w:t xml:space="preserve">    </w:t>
      </w:r>
      <w:r>
        <w:rPr>
          <w:rFonts w:hint="eastAsia" w:eastAsia="黑体"/>
          <w:spacing w:val="-6"/>
          <w:sz w:val="32"/>
        </w:rPr>
        <w:t xml:space="preserve">第七条  </w:t>
      </w:r>
      <w:r>
        <w:rPr>
          <w:rFonts w:hint="eastAsia"/>
          <w:spacing w:val="-6"/>
          <w:sz w:val="28"/>
        </w:rPr>
        <w:t>本合同的变更必须由双方协商一致，并以书面形式确定。</w:t>
      </w:r>
    </w:p>
    <w:p w14:paraId="58988E70">
      <w:pPr>
        <w:spacing w:line="500" w:lineRule="exact"/>
        <w:rPr>
          <w:rFonts w:hint="eastAsia"/>
          <w:sz w:val="28"/>
        </w:rPr>
      </w:pPr>
      <w:r>
        <w:rPr>
          <w:rFonts w:hint="eastAsia"/>
          <w:sz w:val="28"/>
        </w:rPr>
        <w:t xml:space="preserve">    </w:t>
      </w:r>
      <w:r>
        <w:rPr>
          <w:rFonts w:hint="eastAsia" w:eastAsia="黑体"/>
          <w:sz w:val="32"/>
        </w:rPr>
        <w:t xml:space="preserve">第八条  </w:t>
      </w:r>
      <w:r>
        <w:rPr>
          <w:rFonts w:hint="eastAsia"/>
          <w:sz w:val="28"/>
        </w:rPr>
        <w:t>未经甲方同意，乙方不得将本合同项目部分或全部研究开发工作转让第三人承担。但有下列情况之一的，乙方可以不经甲方同意，将本合同项目部分或全部研究开发工作转让第三人承担：</w:t>
      </w:r>
    </w:p>
    <w:p w14:paraId="53CC9A00">
      <w:pPr>
        <w:spacing w:line="500" w:lineRule="exact"/>
        <w:rPr>
          <w:rFonts w:hint="eastAsia"/>
          <w:sz w:val="28"/>
        </w:rPr>
      </w:pPr>
      <w:r>
        <w:rPr>
          <w:rFonts w:hint="eastAsia"/>
          <w:sz w:val="28"/>
        </w:rPr>
        <w:t xml:space="preserve">     1． </w:t>
      </w:r>
      <w:r>
        <w:rPr>
          <w:rFonts w:hint="eastAsia"/>
          <w:sz w:val="28"/>
          <w:u w:val="single"/>
        </w:rPr>
        <w:t xml:space="preserve">                                                  </w:t>
      </w:r>
      <w:r>
        <w:rPr>
          <w:rFonts w:hint="eastAsia"/>
          <w:sz w:val="28"/>
        </w:rPr>
        <w:t>；</w:t>
      </w:r>
    </w:p>
    <w:p w14:paraId="4170F236">
      <w:pPr>
        <w:spacing w:line="500" w:lineRule="exact"/>
        <w:rPr>
          <w:rFonts w:hint="eastAsia"/>
          <w:sz w:val="28"/>
        </w:rPr>
      </w:pPr>
      <w:r>
        <w:rPr>
          <w:rFonts w:hint="eastAsia"/>
          <w:sz w:val="28"/>
        </w:rPr>
        <w:t xml:space="preserve">     2． </w:t>
      </w:r>
      <w:r>
        <w:rPr>
          <w:rFonts w:hint="eastAsia"/>
          <w:sz w:val="28"/>
          <w:u w:val="single"/>
        </w:rPr>
        <w:t xml:space="preserve">                                                  </w:t>
      </w:r>
      <w:r>
        <w:rPr>
          <w:rFonts w:hint="eastAsia"/>
          <w:sz w:val="28"/>
        </w:rPr>
        <w:t>；</w:t>
      </w:r>
    </w:p>
    <w:p w14:paraId="164BCF9F">
      <w:pPr>
        <w:spacing w:line="500" w:lineRule="exact"/>
        <w:rPr>
          <w:rFonts w:hint="eastAsia"/>
          <w:sz w:val="28"/>
        </w:rPr>
      </w:pPr>
      <w:r>
        <w:rPr>
          <w:rFonts w:hint="eastAsia"/>
          <w:sz w:val="28"/>
        </w:rPr>
        <w:t xml:space="preserve">     3． </w:t>
      </w:r>
      <w:r>
        <w:rPr>
          <w:rFonts w:hint="eastAsia"/>
          <w:sz w:val="28"/>
          <w:u w:val="single"/>
        </w:rPr>
        <w:t xml:space="preserve">                                                  </w:t>
      </w:r>
      <w:r>
        <w:rPr>
          <w:rFonts w:hint="eastAsia"/>
          <w:sz w:val="28"/>
        </w:rPr>
        <w:t>。</w:t>
      </w:r>
    </w:p>
    <w:p w14:paraId="7537F85D">
      <w:pPr>
        <w:spacing w:line="500" w:lineRule="exact"/>
        <w:rPr>
          <w:rFonts w:hint="eastAsia"/>
          <w:sz w:val="28"/>
          <w:u w:val="single"/>
        </w:rPr>
      </w:pPr>
      <w:r>
        <w:rPr>
          <w:rFonts w:hint="eastAsia"/>
          <w:sz w:val="28"/>
        </w:rPr>
        <w:t xml:space="preserve">    乙方可以转让研究开发工作的具体内容包括：</w:t>
      </w:r>
      <w:r>
        <w:rPr>
          <w:rFonts w:hint="eastAsia"/>
          <w:sz w:val="28"/>
          <w:u w:val="single"/>
        </w:rPr>
        <w:t xml:space="preserve">                 </w:t>
      </w:r>
    </w:p>
    <w:p w14:paraId="0F869F97">
      <w:pPr>
        <w:spacing w:line="500" w:lineRule="exact"/>
        <w:rPr>
          <w:rFonts w:hint="eastAsia"/>
          <w:sz w:val="28"/>
        </w:rPr>
      </w:pPr>
      <w:r>
        <w:rPr>
          <w:rFonts w:hint="eastAsia"/>
          <w:sz w:val="28"/>
          <w:u w:val="single"/>
        </w:rPr>
        <w:t xml:space="preserve">                                                           </w:t>
      </w:r>
      <w:r>
        <w:rPr>
          <w:rFonts w:hint="eastAsia"/>
          <w:sz w:val="28"/>
        </w:rPr>
        <w:t>。</w:t>
      </w:r>
    </w:p>
    <w:p w14:paraId="0B8B9AAB">
      <w:pPr>
        <w:spacing w:line="500" w:lineRule="exact"/>
        <w:rPr>
          <w:rFonts w:hint="eastAsia"/>
          <w:sz w:val="28"/>
          <w:u w:val="single"/>
        </w:rPr>
      </w:pPr>
      <w:r>
        <w:rPr>
          <w:rFonts w:hint="eastAsia"/>
          <w:sz w:val="28"/>
        </w:rPr>
        <w:t xml:space="preserve">    </w:t>
      </w:r>
      <w:r>
        <w:rPr>
          <w:rFonts w:hint="eastAsia" w:eastAsia="黑体"/>
          <w:sz w:val="32"/>
        </w:rPr>
        <w:t xml:space="preserve">第九条  </w:t>
      </w:r>
      <w:r>
        <w:rPr>
          <w:rFonts w:hint="eastAsia"/>
          <w:sz w:val="28"/>
        </w:rPr>
        <w:t>在本合同履行中，因出现在现有技术水平和条件下难以克服的技术困难，导致研究开发失败或部分失败，并造成一方或双方损失的，双方按如下约定承担风险损失：</w:t>
      </w:r>
      <w:r>
        <w:rPr>
          <w:rFonts w:hint="eastAsia"/>
          <w:sz w:val="28"/>
          <w:u w:val="single"/>
        </w:rPr>
        <w:t xml:space="preserve">                         </w:t>
      </w:r>
    </w:p>
    <w:p w14:paraId="36763F53">
      <w:pPr>
        <w:spacing w:line="500" w:lineRule="exact"/>
        <w:rPr>
          <w:rFonts w:hint="eastAsia"/>
          <w:sz w:val="28"/>
        </w:rPr>
      </w:pPr>
      <w:r>
        <w:rPr>
          <w:rFonts w:hint="eastAsia"/>
          <w:sz w:val="28"/>
          <w:u w:val="single"/>
        </w:rPr>
        <w:t xml:space="preserve">                                                         </w:t>
      </w:r>
      <w:r>
        <w:rPr>
          <w:rFonts w:hint="eastAsia"/>
          <w:sz w:val="28"/>
        </w:rPr>
        <w:t>。</w:t>
      </w:r>
    </w:p>
    <w:p w14:paraId="765642DD">
      <w:pPr>
        <w:spacing w:line="500" w:lineRule="exact"/>
        <w:rPr>
          <w:rFonts w:hint="eastAsia"/>
          <w:sz w:val="28"/>
          <w:u w:val="single"/>
        </w:rPr>
      </w:pPr>
      <w:r>
        <w:rPr>
          <w:rFonts w:hint="eastAsia"/>
          <w:sz w:val="28"/>
        </w:rPr>
        <w:t xml:space="preserve">    双方确定，本合同项目的技术风险按</w:t>
      </w:r>
      <w:r>
        <w:rPr>
          <w:rFonts w:hint="eastAsia"/>
          <w:sz w:val="28"/>
          <w:u w:val="single"/>
        </w:rPr>
        <w:t xml:space="preserve">                         </w:t>
      </w:r>
    </w:p>
    <w:p w14:paraId="13002174">
      <w:pPr>
        <w:spacing w:line="500" w:lineRule="exact"/>
        <w:rPr>
          <w:rFonts w:hint="eastAsia"/>
          <w:sz w:val="28"/>
        </w:rPr>
      </w:pPr>
      <w:r>
        <w:rPr>
          <w:rFonts w:hint="eastAsia"/>
          <w:sz w:val="28"/>
          <w:u w:val="single"/>
        </w:rPr>
        <w:t xml:space="preserve">                                         </w:t>
      </w:r>
      <w:r>
        <w:rPr>
          <w:rFonts w:hint="eastAsia"/>
          <w:sz w:val="28"/>
        </w:rPr>
        <w:t>的方式认定。认定技术风险的基本内容应当包括技术风险的存在、范围、程度及损失大小等。认定技术风险的基本条件是：</w:t>
      </w:r>
    </w:p>
    <w:p w14:paraId="00C9BC2B">
      <w:pPr>
        <w:spacing w:line="500" w:lineRule="exact"/>
        <w:rPr>
          <w:rFonts w:hint="eastAsia"/>
          <w:sz w:val="28"/>
        </w:rPr>
      </w:pPr>
      <w:r>
        <w:rPr>
          <w:rFonts w:hint="eastAsia"/>
          <w:sz w:val="28"/>
        </w:rPr>
        <w:t xml:space="preserve">     1． 本合同项目在现有技术水平条件下具有足够的难度；</w:t>
      </w:r>
    </w:p>
    <w:p w14:paraId="3D41AB1B">
      <w:pPr>
        <w:spacing w:line="500" w:lineRule="exact"/>
        <w:rPr>
          <w:rFonts w:hint="eastAsia"/>
          <w:sz w:val="28"/>
        </w:rPr>
      </w:pPr>
      <w:r>
        <w:rPr>
          <w:rFonts w:hint="eastAsia"/>
          <w:sz w:val="28"/>
        </w:rPr>
        <w:t xml:space="preserve">     2． 乙方在主观上无过错且经认定研究开发失败为合理的失败。</w:t>
      </w:r>
    </w:p>
    <w:p w14:paraId="490BB379">
      <w:pPr>
        <w:spacing w:line="500" w:lineRule="exact"/>
        <w:rPr>
          <w:rFonts w:hint="eastAsia"/>
          <w:sz w:val="28"/>
        </w:rPr>
      </w:pPr>
      <w:r>
        <w:rPr>
          <w:rFonts w:hint="eastAsia"/>
          <w:sz w:val="28"/>
        </w:rPr>
        <w:t xml:space="preserve">    一方发现技术风险存在并有可能致使研究开发失败或部分失败的情形时，应当在</w:t>
      </w:r>
      <w:r>
        <w:rPr>
          <w:rFonts w:hint="eastAsia"/>
          <w:sz w:val="28"/>
          <w:u w:val="single"/>
        </w:rPr>
        <w:t xml:space="preserve">      </w:t>
      </w:r>
      <w:r>
        <w:rPr>
          <w:rFonts w:hint="eastAsia"/>
          <w:sz w:val="28"/>
        </w:rPr>
        <w:t>日内通知另一方并采取适当措施减少损失。逾期未通知并未采取适当措施而致使损失扩大的，应当就扩大的损失承担赔偿责任。</w:t>
      </w:r>
    </w:p>
    <w:p w14:paraId="6F2E0655">
      <w:pPr>
        <w:spacing w:line="500" w:lineRule="exact"/>
        <w:rPr>
          <w:rFonts w:hint="eastAsia"/>
          <w:spacing w:val="-4"/>
          <w:sz w:val="28"/>
        </w:rPr>
      </w:pPr>
      <w:r>
        <w:rPr>
          <w:rFonts w:hint="eastAsia"/>
          <w:spacing w:val="-4"/>
          <w:sz w:val="28"/>
        </w:rPr>
        <w:t xml:space="preserve">    </w:t>
      </w:r>
      <w:r>
        <w:rPr>
          <w:rFonts w:hint="eastAsia" w:eastAsia="黑体"/>
          <w:spacing w:val="-4"/>
          <w:sz w:val="32"/>
        </w:rPr>
        <w:t xml:space="preserve">第十条  </w:t>
      </w:r>
      <w:r>
        <w:rPr>
          <w:rFonts w:hint="eastAsia"/>
          <w:spacing w:val="-4"/>
          <w:sz w:val="28"/>
        </w:rPr>
        <w:t>在本合同履行中，因作为研究开发标的的技术已经由他人公开（包括以专利权方式公开），一方应在</w:t>
      </w:r>
      <w:r>
        <w:rPr>
          <w:rFonts w:hint="eastAsia"/>
          <w:spacing w:val="-4"/>
          <w:sz w:val="28"/>
          <w:u w:val="single"/>
        </w:rPr>
        <w:t xml:space="preserve">      </w:t>
      </w:r>
      <w:r>
        <w:rPr>
          <w:rFonts w:hint="eastAsia"/>
          <w:spacing w:val="-4"/>
          <w:sz w:val="28"/>
        </w:rPr>
        <w:t>日内通知另一方解除合同。逾期未通知并致使另一方产生损失的，另一方有权要求予以赔偿。</w:t>
      </w:r>
    </w:p>
    <w:p w14:paraId="6FBC0B46">
      <w:pPr>
        <w:spacing w:line="500" w:lineRule="exact"/>
        <w:rPr>
          <w:rFonts w:hint="eastAsia"/>
          <w:sz w:val="28"/>
        </w:rPr>
      </w:pPr>
      <w:r>
        <w:rPr>
          <w:rFonts w:hint="eastAsia"/>
          <w:sz w:val="28"/>
        </w:rPr>
        <w:t xml:space="preserve">    </w:t>
      </w:r>
      <w:r>
        <w:rPr>
          <w:rFonts w:hint="eastAsia" w:eastAsia="黑体"/>
          <w:sz w:val="32"/>
        </w:rPr>
        <w:t xml:space="preserve">第十一条  </w:t>
      </w:r>
      <w:r>
        <w:rPr>
          <w:rFonts w:hint="eastAsia"/>
          <w:sz w:val="28"/>
        </w:rPr>
        <w:t>双方确定因履行本合同应遵守的保密义务如下：</w:t>
      </w:r>
    </w:p>
    <w:p w14:paraId="6556B9CF">
      <w:pPr>
        <w:spacing w:line="500" w:lineRule="exact"/>
        <w:rPr>
          <w:rFonts w:hint="eastAsia"/>
          <w:sz w:val="28"/>
        </w:rPr>
      </w:pPr>
      <w:r>
        <w:rPr>
          <w:rFonts w:hint="eastAsia"/>
          <w:sz w:val="28"/>
        </w:rPr>
        <w:t xml:space="preserve">     甲方：</w:t>
      </w:r>
    </w:p>
    <w:p w14:paraId="0AF6F96F">
      <w:pPr>
        <w:spacing w:line="500" w:lineRule="exact"/>
        <w:rPr>
          <w:rFonts w:hint="eastAsia"/>
          <w:sz w:val="28"/>
          <w:u w:val="single"/>
        </w:rPr>
      </w:pPr>
      <w:r>
        <w:rPr>
          <w:rFonts w:hint="eastAsia"/>
          <w:sz w:val="28"/>
        </w:rPr>
        <w:t xml:space="preserve">     1. 保密内容（包括技术信息和经营信息）: </w:t>
      </w:r>
      <w:r>
        <w:rPr>
          <w:rFonts w:hint="eastAsia"/>
          <w:sz w:val="28"/>
          <w:u w:val="single"/>
        </w:rPr>
        <w:t xml:space="preserve">                  </w:t>
      </w:r>
    </w:p>
    <w:p w14:paraId="1826676B">
      <w:pPr>
        <w:spacing w:line="500" w:lineRule="exact"/>
        <w:rPr>
          <w:rFonts w:hint="eastAsia"/>
          <w:sz w:val="28"/>
          <w:u w:val="single"/>
        </w:rPr>
      </w:pPr>
      <w:r>
        <w:rPr>
          <w:rFonts w:hint="eastAsia"/>
          <w:sz w:val="28"/>
          <w:u w:val="single"/>
        </w:rPr>
        <w:t xml:space="preserve">                                                             </w:t>
      </w:r>
    </w:p>
    <w:p w14:paraId="71A5EA41">
      <w:pPr>
        <w:spacing w:line="500" w:lineRule="exact"/>
        <w:rPr>
          <w:rFonts w:hint="eastAsia"/>
          <w:sz w:val="28"/>
        </w:rPr>
      </w:pPr>
      <w:r>
        <w:rPr>
          <w:rFonts w:hint="eastAsia"/>
          <w:sz w:val="28"/>
          <w:u w:val="single"/>
        </w:rPr>
        <w:t xml:space="preserve">                                                           </w:t>
      </w:r>
      <w:r>
        <w:rPr>
          <w:rFonts w:hint="eastAsia"/>
          <w:sz w:val="28"/>
        </w:rPr>
        <w:t>。</w:t>
      </w:r>
    </w:p>
    <w:p w14:paraId="3165EEF7">
      <w:pPr>
        <w:spacing w:line="500" w:lineRule="exact"/>
        <w:rPr>
          <w:rFonts w:hint="eastAsia"/>
          <w:sz w:val="28"/>
          <w:u w:val="single"/>
        </w:rPr>
      </w:pPr>
      <w:r>
        <w:rPr>
          <w:rFonts w:hint="eastAsia"/>
          <w:sz w:val="28"/>
        </w:rPr>
        <w:t xml:space="preserve">     2．涉密人员范围: </w:t>
      </w:r>
      <w:r>
        <w:rPr>
          <w:rFonts w:hint="eastAsia"/>
          <w:sz w:val="28"/>
          <w:u w:val="single"/>
        </w:rPr>
        <w:t xml:space="preserve">                                        </w:t>
      </w:r>
    </w:p>
    <w:p w14:paraId="27BB3B3C">
      <w:pPr>
        <w:spacing w:line="500" w:lineRule="exact"/>
        <w:rPr>
          <w:rFonts w:hint="eastAsia"/>
          <w:sz w:val="28"/>
        </w:rPr>
      </w:pPr>
      <w:r>
        <w:rPr>
          <w:rFonts w:hint="eastAsia"/>
          <w:sz w:val="28"/>
          <w:u w:val="single"/>
        </w:rPr>
        <w:t xml:space="preserve">                                                          </w:t>
      </w:r>
      <w:r>
        <w:rPr>
          <w:rFonts w:hint="eastAsia"/>
          <w:sz w:val="28"/>
        </w:rPr>
        <w:t>。</w:t>
      </w:r>
    </w:p>
    <w:p w14:paraId="2B6EB61D">
      <w:pPr>
        <w:spacing w:line="500" w:lineRule="exact"/>
        <w:rPr>
          <w:rFonts w:hint="eastAsia"/>
          <w:sz w:val="28"/>
          <w:u w:val="single"/>
        </w:rPr>
      </w:pPr>
      <w:r>
        <w:rPr>
          <w:rFonts w:hint="eastAsia"/>
          <w:sz w:val="28"/>
        </w:rPr>
        <w:t xml:space="preserve">     3．保密期限：</w:t>
      </w:r>
      <w:r>
        <w:rPr>
          <w:rFonts w:hint="eastAsia"/>
          <w:sz w:val="28"/>
          <w:u w:val="single"/>
        </w:rPr>
        <w:t xml:space="preserve">                                           </w:t>
      </w:r>
    </w:p>
    <w:p w14:paraId="24A0F4D8">
      <w:pPr>
        <w:spacing w:line="500" w:lineRule="exact"/>
        <w:rPr>
          <w:rFonts w:hint="eastAsia"/>
          <w:sz w:val="28"/>
          <w:u w:val="single"/>
        </w:rPr>
      </w:pPr>
      <w:r>
        <w:rPr>
          <w:rFonts w:hint="eastAsia"/>
          <w:sz w:val="28"/>
          <w:u w:val="single"/>
        </w:rPr>
        <w:t xml:space="preserve">                                                          </w:t>
      </w:r>
      <w:r>
        <w:rPr>
          <w:rFonts w:hint="eastAsia"/>
          <w:sz w:val="28"/>
        </w:rPr>
        <w:t>。</w:t>
      </w:r>
    </w:p>
    <w:p w14:paraId="2C79CA37">
      <w:pPr>
        <w:spacing w:line="500" w:lineRule="exact"/>
        <w:rPr>
          <w:rFonts w:hint="eastAsia"/>
          <w:sz w:val="28"/>
          <w:u w:val="single"/>
        </w:rPr>
      </w:pPr>
      <w:r>
        <w:rPr>
          <w:rFonts w:hint="eastAsia"/>
          <w:sz w:val="28"/>
        </w:rPr>
        <w:t xml:space="preserve">     4．泄密责任：</w:t>
      </w:r>
      <w:r>
        <w:rPr>
          <w:rFonts w:hint="eastAsia"/>
          <w:sz w:val="28"/>
          <w:u w:val="single"/>
        </w:rPr>
        <w:t xml:space="preserve">                                           </w:t>
      </w:r>
    </w:p>
    <w:p w14:paraId="026244DA">
      <w:pPr>
        <w:spacing w:line="500" w:lineRule="exact"/>
        <w:rPr>
          <w:rFonts w:hint="eastAsia"/>
          <w:sz w:val="28"/>
        </w:rPr>
      </w:pPr>
      <w:r>
        <w:rPr>
          <w:rFonts w:hint="eastAsia"/>
          <w:sz w:val="28"/>
          <w:u w:val="single"/>
        </w:rPr>
        <w:t xml:space="preserve">                                                          </w:t>
      </w:r>
      <w:r>
        <w:rPr>
          <w:rFonts w:hint="eastAsia"/>
          <w:sz w:val="28"/>
        </w:rPr>
        <w:t>。</w:t>
      </w:r>
    </w:p>
    <w:p w14:paraId="11665D3D">
      <w:pPr>
        <w:spacing w:line="490" w:lineRule="exact"/>
        <w:rPr>
          <w:rFonts w:hint="eastAsia"/>
          <w:sz w:val="28"/>
        </w:rPr>
      </w:pPr>
      <w:r>
        <w:rPr>
          <w:rFonts w:hint="eastAsia"/>
          <w:sz w:val="28"/>
        </w:rPr>
        <w:t xml:space="preserve">     乙方：</w:t>
      </w:r>
    </w:p>
    <w:p w14:paraId="75B5C329">
      <w:pPr>
        <w:spacing w:line="490" w:lineRule="exact"/>
        <w:rPr>
          <w:rFonts w:hint="eastAsia"/>
          <w:sz w:val="28"/>
          <w:u w:val="single"/>
        </w:rPr>
      </w:pPr>
      <w:r>
        <w:rPr>
          <w:rFonts w:hint="eastAsia"/>
          <w:sz w:val="28"/>
        </w:rPr>
        <w:t xml:space="preserve">     1. 保密内容（包括技术信息和经营信息）: </w:t>
      </w:r>
      <w:r>
        <w:rPr>
          <w:rFonts w:hint="eastAsia"/>
          <w:sz w:val="28"/>
          <w:u w:val="single"/>
        </w:rPr>
        <w:t xml:space="preserve">                  </w:t>
      </w:r>
    </w:p>
    <w:p w14:paraId="63F0A1D5">
      <w:pPr>
        <w:spacing w:line="490" w:lineRule="exact"/>
        <w:rPr>
          <w:rFonts w:hint="eastAsia"/>
          <w:sz w:val="28"/>
          <w:u w:val="single"/>
        </w:rPr>
      </w:pPr>
      <w:r>
        <w:rPr>
          <w:rFonts w:hint="eastAsia"/>
          <w:sz w:val="28"/>
          <w:u w:val="single"/>
        </w:rPr>
        <w:t xml:space="preserve">                                                             </w:t>
      </w:r>
    </w:p>
    <w:p w14:paraId="34CBF92C">
      <w:pPr>
        <w:spacing w:line="490" w:lineRule="exact"/>
        <w:rPr>
          <w:rFonts w:hint="eastAsia"/>
          <w:sz w:val="28"/>
        </w:rPr>
      </w:pPr>
      <w:r>
        <w:rPr>
          <w:rFonts w:hint="eastAsia"/>
          <w:sz w:val="28"/>
          <w:u w:val="single"/>
        </w:rPr>
        <w:t xml:space="preserve">                                                           </w:t>
      </w:r>
      <w:r>
        <w:rPr>
          <w:rFonts w:hint="eastAsia"/>
          <w:sz w:val="28"/>
        </w:rPr>
        <w:t>。</w:t>
      </w:r>
    </w:p>
    <w:p w14:paraId="2F117AE1">
      <w:pPr>
        <w:spacing w:line="490" w:lineRule="exact"/>
        <w:rPr>
          <w:rFonts w:hint="eastAsia"/>
          <w:sz w:val="28"/>
          <w:u w:val="single"/>
        </w:rPr>
      </w:pPr>
      <w:r>
        <w:rPr>
          <w:rFonts w:hint="eastAsia"/>
          <w:sz w:val="28"/>
        </w:rPr>
        <w:t xml:space="preserve">     2．涉密人员范围: </w:t>
      </w:r>
      <w:r>
        <w:rPr>
          <w:rFonts w:hint="eastAsia"/>
          <w:sz w:val="28"/>
          <w:u w:val="single"/>
        </w:rPr>
        <w:t xml:space="preserve">                                        </w:t>
      </w:r>
    </w:p>
    <w:p w14:paraId="7A145661">
      <w:pPr>
        <w:spacing w:line="490" w:lineRule="exact"/>
        <w:rPr>
          <w:rFonts w:hint="eastAsia"/>
          <w:sz w:val="28"/>
        </w:rPr>
      </w:pPr>
      <w:r>
        <w:rPr>
          <w:rFonts w:hint="eastAsia"/>
          <w:sz w:val="28"/>
          <w:u w:val="single"/>
        </w:rPr>
        <w:t xml:space="preserve">                                                           </w:t>
      </w:r>
      <w:r>
        <w:rPr>
          <w:rFonts w:hint="eastAsia"/>
          <w:sz w:val="28"/>
        </w:rPr>
        <w:t>。</w:t>
      </w:r>
    </w:p>
    <w:p w14:paraId="0FAC696F">
      <w:pPr>
        <w:spacing w:line="490" w:lineRule="exact"/>
        <w:rPr>
          <w:rFonts w:hint="eastAsia"/>
          <w:sz w:val="28"/>
          <w:u w:val="single"/>
        </w:rPr>
      </w:pPr>
      <w:r>
        <w:rPr>
          <w:rFonts w:hint="eastAsia"/>
          <w:sz w:val="28"/>
        </w:rPr>
        <w:t xml:space="preserve">     3．保密期限：</w:t>
      </w:r>
      <w:r>
        <w:rPr>
          <w:rFonts w:hint="eastAsia"/>
          <w:sz w:val="28"/>
          <w:u w:val="single"/>
        </w:rPr>
        <w:t xml:space="preserve">                                          </w:t>
      </w:r>
    </w:p>
    <w:p w14:paraId="36623005">
      <w:pPr>
        <w:spacing w:line="490" w:lineRule="exact"/>
        <w:rPr>
          <w:rFonts w:hint="eastAsia"/>
          <w:sz w:val="28"/>
          <w:u w:val="single"/>
        </w:rPr>
      </w:pPr>
      <w:r>
        <w:rPr>
          <w:rFonts w:hint="eastAsia"/>
          <w:sz w:val="28"/>
          <w:u w:val="single"/>
        </w:rPr>
        <w:t xml:space="preserve">                                                           </w:t>
      </w:r>
      <w:r>
        <w:rPr>
          <w:rFonts w:hint="eastAsia"/>
          <w:sz w:val="28"/>
        </w:rPr>
        <w:t>。</w:t>
      </w:r>
    </w:p>
    <w:p w14:paraId="068F9723">
      <w:pPr>
        <w:spacing w:line="490" w:lineRule="exact"/>
        <w:rPr>
          <w:rFonts w:hint="eastAsia"/>
          <w:sz w:val="28"/>
          <w:u w:val="single"/>
        </w:rPr>
      </w:pPr>
      <w:r>
        <w:rPr>
          <w:rFonts w:hint="eastAsia"/>
          <w:sz w:val="28"/>
        </w:rPr>
        <w:t xml:space="preserve">     4．泄密责任：</w:t>
      </w:r>
      <w:r>
        <w:rPr>
          <w:rFonts w:hint="eastAsia"/>
          <w:sz w:val="28"/>
          <w:u w:val="single"/>
        </w:rPr>
        <w:t xml:space="preserve">                                          </w:t>
      </w:r>
    </w:p>
    <w:p w14:paraId="441C8203">
      <w:pPr>
        <w:spacing w:line="490" w:lineRule="exact"/>
        <w:rPr>
          <w:rFonts w:hint="eastAsia"/>
          <w:sz w:val="28"/>
        </w:rPr>
      </w:pPr>
      <w:r>
        <w:rPr>
          <w:rFonts w:hint="eastAsia"/>
          <w:sz w:val="28"/>
          <w:u w:val="single"/>
        </w:rPr>
        <w:t xml:space="preserve">                                                           </w:t>
      </w:r>
      <w:r>
        <w:rPr>
          <w:rFonts w:hint="eastAsia"/>
          <w:sz w:val="28"/>
        </w:rPr>
        <w:t xml:space="preserve">。        </w:t>
      </w:r>
    </w:p>
    <w:p w14:paraId="7E7314C2">
      <w:pPr>
        <w:spacing w:line="490" w:lineRule="exact"/>
        <w:rPr>
          <w:rFonts w:hint="eastAsia"/>
          <w:sz w:val="28"/>
        </w:rPr>
      </w:pPr>
      <w:r>
        <w:rPr>
          <w:rFonts w:hint="eastAsia"/>
          <w:sz w:val="28"/>
        </w:rPr>
        <w:t xml:space="preserve">   </w:t>
      </w:r>
      <w:r>
        <w:rPr>
          <w:rFonts w:hint="eastAsia" w:eastAsia="黑体"/>
          <w:sz w:val="32"/>
        </w:rPr>
        <w:t xml:space="preserve"> 第十二条  </w:t>
      </w:r>
      <w:r>
        <w:rPr>
          <w:rFonts w:hint="eastAsia"/>
          <w:sz w:val="28"/>
        </w:rPr>
        <w:t>乙方应当按以下方式向甲方交付研究开发成果：</w:t>
      </w:r>
    </w:p>
    <w:p w14:paraId="71C0ED58">
      <w:pPr>
        <w:spacing w:line="490" w:lineRule="exact"/>
        <w:rPr>
          <w:rFonts w:hint="eastAsia"/>
          <w:sz w:val="28"/>
          <w:u w:val="single"/>
        </w:rPr>
      </w:pPr>
      <w:r>
        <w:rPr>
          <w:rFonts w:hint="eastAsia"/>
          <w:sz w:val="28"/>
        </w:rPr>
        <w:t xml:space="preserve">     1．研究开发成果交付的形式及数量：</w:t>
      </w:r>
      <w:r>
        <w:rPr>
          <w:rFonts w:hint="eastAsia"/>
          <w:sz w:val="28"/>
          <w:u w:val="single"/>
        </w:rPr>
        <w:t xml:space="preserve">                      </w:t>
      </w:r>
    </w:p>
    <w:p w14:paraId="710BDA50">
      <w:pPr>
        <w:spacing w:line="490" w:lineRule="exact"/>
        <w:rPr>
          <w:rFonts w:hint="eastAsia"/>
          <w:sz w:val="28"/>
        </w:rPr>
      </w:pPr>
      <w:r>
        <w:rPr>
          <w:rFonts w:hint="eastAsia"/>
          <w:sz w:val="28"/>
          <w:u w:val="single"/>
        </w:rPr>
        <w:t xml:space="preserve">                                                          </w:t>
      </w:r>
      <w:r>
        <w:rPr>
          <w:rFonts w:hint="eastAsia"/>
          <w:sz w:val="28"/>
        </w:rPr>
        <w:t>。</w:t>
      </w:r>
    </w:p>
    <w:p w14:paraId="216B1F51">
      <w:pPr>
        <w:spacing w:line="490" w:lineRule="exact"/>
        <w:rPr>
          <w:rFonts w:hint="eastAsia"/>
          <w:sz w:val="28"/>
          <w:u w:val="single"/>
        </w:rPr>
      </w:pPr>
      <w:r>
        <w:rPr>
          <w:rFonts w:hint="eastAsia"/>
          <w:sz w:val="28"/>
        </w:rPr>
        <w:t xml:space="preserve">     2．研究开发成果交付的时间及地点：</w:t>
      </w:r>
      <w:r>
        <w:rPr>
          <w:rFonts w:hint="eastAsia"/>
          <w:sz w:val="28"/>
          <w:u w:val="single"/>
        </w:rPr>
        <w:t xml:space="preserve">                      </w:t>
      </w:r>
    </w:p>
    <w:p w14:paraId="6FA28BB5">
      <w:pPr>
        <w:spacing w:line="490" w:lineRule="exact"/>
        <w:rPr>
          <w:rFonts w:hint="eastAsia"/>
          <w:sz w:val="28"/>
        </w:rPr>
      </w:pPr>
      <w:r>
        <w:rPr>
          <w:rFonts w:hint="eastAsia"/>
          <w:sz w:val="28"/>
          <w:u w:val="single"/>
        </w:rPr>
        <w:t xml:space="preserve">                                                           </w:t>
      </w:r>
      <w:r>
        <w:rPr>
          <w:rFonts w:hint="eastAsia"/>
          <w:sz w:val="28"/>
        </w:rPr>
        <w:t>。</w:t>
      </w:r>
    </w:p>
    <w:p w14:paraId="2AFEE164">
      <w:pPr>
        <w:tabs>
          <w:tab w:val="left" w:pos="720"/>
        </w:tabs>
        <w:spacing w:line="490" w:lineRule="exact"/>
        <w:rPr>
          <w:rFonts w:hint="eastAsia"/>
          <w:sz w:val="28"/>
          <w:u w:val="single"/>
        </w:rPr>
      </w:pPr>
      <w:r>
        <w:rPr>
          <w:rFonts w:hint="eastAsia"/>
          <w:sz w:val="28"/>
        </w:rPr>
        <w:t xml:space="preserve">    </w:t>
      </w:r>
      <w:r>
        <w:rPr>
          <w:rFonts w:hint="eastAsia" w:eastAsia="黑体"/>
          <w:sz w:val="32"/>
        </w:rPr>
        <w:t xml:space="preserve">第十三条  </w:t>
      </w:r>
      <w:r>
        <w:rPr>
          <w:rFonts w:hint="eastAsia"/>
          <w:sz w:val="28"/>
        </w:rPr>
        <w:t>双方确定，按以下标准及方法对乙方完成的研究开发成果进行验收：</w:t>
      </w:r>
      <w:r>
        <w:rPr>
          <w:rFonts w:hint="eastAsia"/>
          <w:sz w:val="28"/>
          <w:u w:val="single"/>
        </w:rPr>
        <w:t xml:space="preserve">                                               </w:t>
      </w:r>
    </w:p>
    <w:p w14:paraId="48098551">
      <w:pPr>
        <w:spacing w:line="490" w:lineRule="exact"/>
        <w:rPr>
          <w:rFonts w:hint="eastAsia"/>
          <w:sz w:val="28"/>
          <w:u w:val="single"/>
        </w:rPr>
      </w:pPr>
      <w:r>
        <w:rPr>
          <w:rFonts w:hint="eastAsia"/>
          <w:sz w:val="28"/>
          <w:u w:val="single"/>
        </w:rPr>
        <w:t xml:space="preserve">                                                             </w:t>
      </w:r>
    </w:p>
    <w:p w14:paraId="4EBF3242">
      <w:pPr>
        <w:spacing w:line="490" w:lineRule="exact"/>
        <w:rPr>
          <w:rFonts w:hint="eastAsia"/>
          <w:sz w:val="28"/>
        </w:rPr>
      </w:pPr>
      <w:r>
        <w:rPr>
          <w:rFonts w:hint="eastAsia"/>
          <w:sz w:val="28"/>
          <w:u w:val="single"/>
        </w:rPr>
        <w:t xml:space="preserve">                                                         </w:t>
      </w:r>
      <w:r>
        <w:rPr>
          <w:rFonts w:hint="eastAsia"/>
          <w:sz w:val="28"/>
        </w:rPr>
        <w:t>。</w:t>
      </w:r>
    </w:p>
    <w:p w14:paraId="168AC00B">
      <w:pPr>
        <w:spacing w:line="490" w:lineRule="exact"/>
        <w:rPr>
          <w:rFonts w:hint="eastAsia"/>
          <w:sz w:val="28"/>
        </w:rPr>
      </w:pPr>
      <w:r>
        <w:rPr>
          <w:rFonts w:hint="eastAsia"/>
          <w:spacing w:val="-2"/>
          <w:sz w:val="28"/>
        </w:rPr>
        <w:t xml:space="preserve">    </w:t>
      </w:r>
      <w:r>
        <w:rPr>
          <w:rFonts w:hint="eastAsia" w:eastAsia="黑体"/>
          <w:spacing w:val="-2"/>
          <w:sz w:val="32"/>
        </w:rPr>
        <w:t xml:space="preserve">第十四条  </w:t>
      </w:r>
      <w:r>
        <w:rPr>
          <w:rFonts w:hint="eastAsia"/>
          <w:sz w:val="28"/>
        </w:rPr>
        <w:t>双方确定，因履行本合同所产生的研究开发成果及其相关知识产权权利归属，按下列第</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种方式处理：</w:t>
      </w:r>
    </w:p>
    <w:p w14:paraId="1A128C90">
      <w:pPr>
        <w:spacing w:line="490" w:lineRule="exact"/>
        <w:rPr>
          <w:rFonts w:hint="eastAsia"/>
          <w:sz w:val="28"/>
        </w:rPr>
      </w:pPr>
      <w:r>
        <w:rPr>
          <w:rFonts w:hint="eastAsia"/>
          <w:sz w:val="28"/>
        </w:rPr>
        <w:t xml:space="preserve">    1．</w:t>
      </w:r>
      <w:r>
        <w:rPr>
          <w:rFonts w:hint="eastAsia"/>
          <w:sz w:val="28"/>
          <w:u w:val="single"/>
        </w:rPr>
        <w:t xml:space="preserve">          </w:t>
      </w:r>
      <w:r>
        <w:rPr>
          <w:rFonts w:hint="eastAsia"/>
          <w:sz w:val="28"/>
        </w:rPr>
        <w:t>（甲、乙、双）方享有申请专利的权利。</w:t>
      </w:r>
    </w:p>
    <w:p w14:paraId="0DC88596">
      <w:pPr>
        <w:spacing w:line="490" w:lineRule="exact"/>
        <w:rPr>
          <w:rFonts w:hint="eastAsia"/>
          <w:sz w:val="28"/>
          <w:u w:val="single"/>
        </w:rPr>
      </w:pPr>
      <w:r>
        <w:rPr>
          <w:rFonts w:hint="eastAsia"/>
          <w:sz w:val="28"/>
        </w:rPr>
        <w:t xml:space="preserve">    专利权取得后的使用和有关利益分配方式如下：</w:t>
      </w:r>
      <w:r>
        <w:rPr>
          <w:rFonts w:hint="eastAsia"/>
          <w:sz w:val="28"/>
          <w:u w:val="single"/>
        </w:rPr>
        <w:t xml:space="preserve">               </w:t>
      </w:r>
    </w:p>
    <w:p w14:paraId="03CBA09F">
      <w:pPr>
        <w:spacing w:line="490" w:lineRule="exact"/>
        <w:rPr>
          <w:rFonts w:hint="eastAsia"/>
          <w:sz w:val="28"/>
          <w:u w:val="single"/>
        </w:rPr>
      </w:pPr>
      <w:r>
        <w:rPr>
          <w:rFonts w:hint="eastAsia"/>
          <w:sz w:val="28"/>
          <w:u w:val="single"/>
        </w:rPr>
        <w:t xml:space="preserve">                                                             </w:t>
      </w:r>
    </w:p>
    <w:p w14:paraId="6D820D04">
      <w:pPr>
        <w:spacing w:line="490" w:lineRule="exact"/>
        <w:rPr>
          <w:rFonts w:hint="eastAsia"/>
          <w:sz w:val="28"/>
        </w:rPr>
      </w:pPr>
      <w:r>
        <w:rPr>
          <w:rFonts w:hint="eastAsia"/>
          <w:sz w:val="28"/>
          <w:u w:val="single"/>
        </w:rPr>
        <w:t xml:space="preserve">                                                           </w:t>
      </w:r>
      <w:r>
        <w:rPr>
          <w:rFonts w:hint="eastAsia"/>
          <w:sz w:val="28"/>
        </w:rPr>
        <w:t>。</w:t>
      </w:r>
    </w:p>
    <w:p w14:paraId="66592771">
      <w:pPr>
        <w:spacing w:line="520" w:lineRule="exact"/>
        <w:rPr>
          <w:rFonts w:hint="eastAsia"/>
          <w:sz w:val="28"/>
        </w:rPr>
      </w:pPr>
      <w:r>
        <w:rPr>
          <w:rFonts w:hint="eastAsia"/>
          <w:sz w:val="28"/>
        </w:rPr>
        <w:t xml:space="preserve">    2．按技术秘密方式处理。有关使用和转让的权利归属及由此产生的利益按以下约定处理：</w:t>
      </w:r>
    </w:p>
    <w:p w14:paraId="501C2F01">
      <w:pPr>
        <w:spacing w:line="520" w:lineRule="exact"/>
        <w:rPr>
          <w:rFonts w:hint="eastAsia"/>
          <w:sz w:val="28"/>
          <w:u w:val="single"/>
        </w:rPr>
      </w:pPr>
      <w:r>
        <w:rPr>
          <w:rFonts w:hint="eastAsia"/>
          <w:sz w:val="28"/>
        </w:rPr>
        <w:t xml:space="preserve">    （1）技术秘密的使用权：</w:t>
      </w:r>
      <w:r>
        <w:rPr>
          <w:rFonts w:hint="eastAsia"/>
          <w:sz w:val="28"/>
          <w:u w:val="single"/>
        </w:rPr>
        <w:t xml:space="preserve">                                  </w:t>
      </w:r>
    </w:p>
    <w:p w14:paraId="12A845EB">
      <w:pPr>
        <w:spacing w:line="520" w:lineRule="exact"/>
        <w:rPr>
          <w:rFonts w:hint="eastAsia"/>
          <w:sz w:val="28"/>
          <w:u w:val="single"/>
        </w:rPr>
      </w:pPr>
      <w:r>
        <w:rPr>
          <w:rFonts w:hint="eastAsia"/>
          <w:sz w:val="28"/>
        </w:rPr>
        <w:t xml:space="preserve">    （2）技术秘密的转让权：</w:t>
      </w:r>
      <w:r>
        <w:rPr>
          <w:rFonts w:hint="eastAsia"/>
          <w:sz w:val="28"/>
          <w:u w:val="single"/>
        </w:rPr>
        <w:t xml:space="preserve">                                  </w:t>
      </w:r>
    </w:p>
    <w:p w14:paraId="2B3B1750">
      <w:pPr>
        <w:spacing w:line="520" w:lineRule="exact"/>
        <w:rPr>
          <w:rFonts w:hint="eastAsia"/>
          <w:sz w:val="28"/>
          <w:u w:val="single"/>
        </w:rPr>
      </w:pPr>
      <w:r>
        <w:rPr>
          <w:rFonts w:hint="eastAsia"/>
          <w:sz w:val="28"/>
        </w:rPr>
        <w:t xml:space="preserve">    （3）相关利益的分配办法：</w:t>
      </w:r>
      <w:r>
        <w:rPr>
          <w:rFonts w:hint="eastAsia"/>
          <w:sz w:val="28"/>
          <w:u w:val="single"/>
        </w:rPr>
        <w:t xml:space="preserve">                                </w:t>
      </w:r>
    </w:p>
    <w:p w14:paraId="101B0EC9">
      <w:pPr>
        <w:spacing w:line="520" w:lineRule="exact"/>
        <w:rPr>
          <w:rFonts w:hint="eastAsia"/>
          <w:sz w:val="28"/>
        </w:rPr>
      </w:pPr>
      <w:r>
        <w:rPr>
          <w:rFonts w:hint="eastAsia"/>
          <w:sz w:val="28"/>
          <w:u w:val="single"/>
        </w:rPr>
        <w:t xml:space="preserve">                                                           </w:t>
      </w:r>
      <w:r>
        <w:rPr>
          <w:rFonts w:hint="eastAsia"/>
          <w:sz w:val="28"/>
        </w:rPr>
        <w:t xml:space="preserve">。     </w:t>
      </w:r>
    </w:p>
    <w:p w14:paraId="2771E149">
      <w:pPr>
        <w:spacing w:line="520" w:lineRule="exact"/>
        <w:rPr>
          <w:rFonts w:hint="eastAsia"/>
          <w:sz w:val="28"/>
          <w:u w:val="single"/>
        </w:rPr>
      </w:pPr>
      <w:r>
        <w:rPr>
          <w:rFonts w:hint="eastAsia"/>
          <w:sz w:val="28"/>
        </w:rPr>
        <w:t xml:space="preserve">    双方对本合同有关的知识产权权利归属特别约定如下：</w:t>
      </w:r>
      <w:r>
        <w:rPr>
          <w:rFonts w:hint="eastAsia"/>
          <w:sz w:val="28"/>
          <w:u w:val="single"/>
        </w:rPr>
        <w:t xml:space="preserve">         </w:t>
      </w:r>
    </w:p>
    <w:p w14:paraId="670E2A61">
      <w:pPr>
        <w:spacing w:line="520" w:lineRule="exact"/>
        <w:rPr>
          <w:rFonts w:hint="eastAsia"/>
          <w:sz w:val="28"/>
        </w:rPr>
      </w:pPr>
      <w:r>
        <w:rPr>
          <w:rFonts w:hint="eastAsia"/>
          <w:sz w:val="28"/>
          <w:u w:val="single"/>
        </w:rPr>
        <w:t xml:space="preserve">                                                            </w:t>
      </w:r>
      <w:r>
        <w:rPr>
          <w:rFonts w:hint="eastAsia"/>
          <w:sz w:val="28"/>
        </w:rPr>
        <w:t xml:space="preserve">。                                                                </w:t>
      </w:r>
      <w:r>
        <w:rPr>
          <w:rFonts w:hint="eastAsia" w:ascii="宋体"/>
          <w:sz w:val="28"/>
        </w:rPr>
        <w:t xml:space="preserve">     </w:t>
      </w:r>
    </w:p>
    <w:p w14:paraId="2E45DC83">
      <w:pPr>
        <w:spacing w:line="520" w:lineRule="exact"/>
        <w:rPr>
          <w:rFonts w:hint="eastAsia"/>
          <w:spacing w:val="-4"/>
          <w:sz w:val="28"/>
        </w:rPr>
      </w:pPr>
      <w:r>
        <w:rPr>
          <w:rFonts w:hint="eastAsia"/>
          <w:sz w:val="28"/>
        </w:rPr>
        <w:t xml:space="preserve">    </w:t>
      </w:r>
      <w:r>
        <w:rPr>
          <w:rFonts w:hint="eastAsia" w:eastAsia="黑体"/>
          <w:spacing w:val="-4"/>
          <w:sz w:val="32"/>
        </w:rPr>
        <w:t xml:space="preserve">第十五条  </w:t>
      </w:r>
      <w:r>
        <w:rPr>
          <w:rFonts w:hint="eastAsia"/>
          <w:spacing w:val="-4"/>
          <w:sz w:val="28"/>
        </w:rPr>
        <w:t>乙方完成本合同项目的研究开发人员享有在有关技术成果文件上写明技术成果完成者的权利和取得有关荣誉证书、奖励的权利。</w:t>
      </w:r>
    </w:p>
    <w:p w14:paraId="6B5F2E9F">
      <w:pPr>
        <w:spacing w:line="520" w:lineRule="exact"/>
        <w:rPr>
          <w:rFonts w:hint="eastAsia"/>
          <w:sz w:val="28"/>
        </w:rPr>
      </w:pPr>
      <w:r>
        <w:rPr>
          <w:rFonts w:hint="eastAsia"/>
          <w:sz w:val="28"/>
        </w:rPr>
        <w:t xml:space="preserve">    </w:t>
      </w:r>
      <w:r>
        <w:rPr>
          <w:rFonts w:hint="eastAsia" w:eastAsia="黑体"/>
          <w:sz w:val="32"/>
        </w:rPr>
        <w:t xml:space="preserve">第十六条  </w:t>
      </w:r>
      <w:r>
        <w:rPr>
          <w:rFonts w:hint="eastAsia"/>
          <w:sz w:val="28"/>
        </w:rPr>
        <w:t>乙方利用研究开发经费所购置与研究开发工作有关的设备、器材、资料等财产，归</w:t>
      </w:r>
      <w:r>
        <w:rPr>
          <w:rFonts w:hint="eastAsia"/>
          <w:sz w:val="28"/>
          <w:u w:val="single"/>
        </w:rPr>
        <w:t xml:space="preserve">           </w:t>
      </w:r>
      <w:r>
        <w:rPr>
          <w:rFonts w:hint="eastAsia"/>
          <w:sz w:val="28"/>
        </w:rPr>
        <w:t>（甲、乙、双）方所有。</w:t>
      </w:r>
    </w:p>
    <w:p w14:paraId="31BE6ACE">
      <w:pPr>
        <w:spacing w:line="520" w:lineRule="exact"/>
        <w:rPr>
          <w:rFonts w:hint="eastAsia"/>
          <w:sz w:val="28"/>
        </w:rPr>
      </w:pPr>
      <w:r>
        <w:rPr>
          <w:rFonts w:hint="eastAsia"/>
          <w:sz w:val="28"/>
        </w:rPr>
        <w:t xml:space="preserve">    </w:t>
      </w:r>
      <w:r>
        <w:rPr>
          <w:rFonts w:hint="eastAsia" w:eastAsia="黑体"/>
          <w:sz w:val="32"/>
        </w:rPr>
        <w:t xml:space="preserve">第十七条  </w:t>
      </w:r>
      <w:r>
        <w:rPr>
          <w:rFonts w:hint="eastAsia"/>
          <w:sz w:val="28"/>
        </w:rPr>
        <w:t>双方确定，乙方应在向甲方交付研究开发成果后，根据甲方的请求，为甲方指定的人员提供技术指导和培训，或提供与使用该研究开发成果相关的技术服务。</w:t>
      </w:r>
    </w:p>
    <w:p w14:paraId="7BD7BDBC">
      <w:pPr>
        <w:spacing w:line="520" w:lineRule="exact"/>
        <w:rPr>
          <w:rFonts w:hint="eastAsia"/>
          <w:sz w:val="28"/>
          <w:u w:val="single"/>
        </w:rPr>
      </w:pPr>
      <w:r>
        <w:rPr>
          <w:rFonts w:hint="eastAsia"/>
          <w:sz w:val="28"/>
        </w:rPr>
        <w:t xml:space="preserve">    1．技术服务和指导内容：</w:t>
      </w:r>
      <w:r>
        <w:rPr>
          <w:rFonts w:hint="eastAsia"/>
          <w:sz w:val="28"/>
          <w:u w:val="single"/>
        </w:rPr>
        <w:t xml:space="preserve">                                  </w:t>
      </w:r>
    </w:p>
    <w:p w14:paraId="06BFEB1B">
      <w:pPr>
        <w:spacing w:line="520" w:lineRule="exact"/>
        <w:rPr>
          <w:rFonts w:hint="eastAsia"/>
          <w:sz w:val="28"/>
        </w:rPr>
      </w:pPr>
      <w:r>
        <w:rPr>
          <w:rFonts w:hint="eastAsia"/>
          <w:sz w:val="28"/>
          <w:u w:val="single"/>
        </w:rPr>
        <w:t xml:space="preserve">                                                           </w:t>
      </w:r>
      <w:r>
        <w:rPr>
          <w:rFonts w:hint="eastAsia"/>
          <w:sz w:val="28"/>
        </w:rPr>
        <w:t>。</w:t>
      </w:r>
    </w:p>
    <w:p w14:paraId="2E00FEE3">
      <w:pPr>
        <w:spacing w:line="520" w:lineRule="exact"/>
        <w:rPr>
          <w:rFonts w:hint="eastAsia"/>
          <w:sz w:val="28"/>
          <w:u w:val="single"/>
        </w:rPr>
      </w:pPr>
      <w:r>
        <w:rPr>
          <w:rFonts w:hint="eastAsia"/>
          <w:sz w:val="28"/>
        </w:rPr>
        <w:t xml:space="preserve">    2：地点和方式：</w:t>
      </w:r>
      <w:r>
        <w:rPr>
          <w:rFonts w:hint="eastAsia"/>
          <w:sz w:val="28"/>
          <w:u w:val="single"/>
        </w:rPr>
        <w:t xml:space="preserve">                                          </w:t>
      </w:r>
    </w:p>
    <w:p w14:paraId="080A1D93">
      <w:pPr>
        <w:spacing w:line="520" w:lineRule="exact"/>
        <w:rPr>
          <w:rFonts w:hint="eastAsia"/>
          <w:sz w:val="28"/>
        </w:rPr>
      </w:pPr>
      <w:r>
        <w:rPr>
          <w:rFonts w:hint="eastAsia"/>
          <w:sz w:val="28"/>
          <w:u w:val="single"/>
        </w:rPr>
        <w:t xml:space="preserve">                                                         </w:t>
      </w:r>
      <w:r>
        <w:rPr>
          <w:rFonts w:hint="eastAsia"/>
          <w:sz w:val="28"/>
        </w:rPr>
        <w:t>。</w:t>
      </w:r>
    </w:p>
    <w:p w14:paraId="64E24D74">
      <w:pPr>
        <w:spacing w:line="520" w:lineRule="exact"/>
        <w:rPr>
          <w:rFonts w:hint="eastAsia"/>
          <w:sz w:val="28"/>
          <w:u w:val="single"/>
        </w:rPr>
      </w:pPr>
      <w:r>
        <w:rPr>
          <w:rFonts w:hint="eastAsia"/>
          <w:sz w:val="28"/>
        </w:rPr>
        <w:t xml:space="preserve">    3．费用及支付方式：</w:t>
      </w:r>
      <w:r>
        <w:rPr>
          <w:rFonts w:hint="eastAsia"/>
          <w:sz w:val="28"/>
          <w:u w:val="single"/>
        </w:rPr>
        <w:t xml:space="preserve">                                      </w:t>
      </w:r>
    </w:p>
    <w:p w14:paraId="68FC9E1D">
      <w:pPr>
        <w:spacing w:line="520" w:lineRule="exact"/>
        <w:rPr>
          <w:rFonts w:hint="eastAsia" w:eastAsia="黑体"/>
          <w:sz w:val="32"/>
        </w:rPr>
      </w:pPr>
      <w:r>
        <w:rPr>
          <w:rFonts w:hint="eastAsia"/>
          <w:sz w:val="28"/>
          <w:u w:val="single"/>
        </w:rPr>
        <w:t xml:space="preserve">                                                         </w:t>
      </w:r>
      <w:r>
        <w:rPr>
          <w:rFonts w:hint="eastAsia"/>
          <w:sz w:val="28"/>
        </w:rPr>
        <w:t>。</w:t>
      </w:r>
    </w:p>
    <w:p w14:paraId="7AFEEE2E">
      <w:pPr>
        <w:spacing w:line="520" w:lineRule="exact"/>
        <w:rPr>
          <w:rFonts w:hint="eastAsia"/>
          <w:sz w:val="28"/>
        </w:rPr>
      </w:pPr>
      <w:r>
        <w:rPr>
          <w:rFonts w:hint="eastAsia"/>
          <w:sz w:val="28"/>
        </w:rPr>
        <w:t xml:space="preserve">    </w:t>
      </w:r>
      <w:r>
        <w:rPr>
          <w:rFonts w:hint="eastAsia" w:eastAsia="黑体"/>
          <w:sz w:val="32"/>
        </w:rPr>
        <w:t xml:space="preserve">第十八条  </w:t>
      </w:r>
      <w:r>
        <w:rPr>
          <w:rFonts w:hint="eastAsia"/>
          <w:sz w:val="28"/>
        </w:rPr>
        <w:t>双方确定：任何一方违反本合同约定，造成研究开发工作停滞、延误或失败的，按以下约定承担违约责任：</w:t>
      </w:r>
    </w:p>
    <w:p w14:paraId="46FAD553">
      <w:pPr>
        <w:spacing w:line="500" w:lineRule="exact"/>
        <w:rPr>
          <w:rFonts w:hint="eastAsia"/>
          <w:sz w:val="28"/>
          <w:u w:val="single"/>
        </w:rPr>
      </w:pPr>
      <w:r>
        <w:rPr>
          <w:rFonts w:hint="eastAsia"/>
          <w:sz w:val="28"/>
        </w:rPr>
        <w:t xml:space="preserve">    1．</w:t>
      </w:r>
      <w:r>
        <w:rPr>
          <w:rFonts w:hint="eastAsia"/>
          <w:sz w:val="28"/>
          <w:u w:val="single"/>
        </w:rPr>
        <w:t xml:space="preserve">  </w:t>
      </w:r>
      <w:r>
        <w:rPr>
          <w:rFonts w:hint="eastAsia"/>
          <w:sz w:val="28"/>
          <w:u w:val="single"/>
          <w:lang w:val="en-US" w:eastAsia="zh-CN"/>
        </w:rPr>
        <w:t>甲</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u w:val="single"/>
          <w:lang w:val="en-US" w:eastAsia="zh-CN"/>
        </w:rPr>
        <w:t>五</w:t>
      </w:r>
      <w:r>
        <w:rPr>
          <w:rFonts w:hint="eastAsia"/>
          <w:sz w:val="28"/>
          <w:u w:val="single"/>
        </w:rPr>
        <w:t xml:space="preserve">  </w:t>
      </w:r>
      <w:r>
        <w:rPr>
          <w:rFonts w:hint="eastAsia"/>
          <w:sz w:val="28"/>
        </w:rPr>
        <w:t>条约定，应当</w:t>
      </w:r>
      <w:r>
        <w:rPr>
          <w:rFonts w:hint="eastAsia"/>
          <w:sz w:val="28"/>
          <w:u w:val="single"/>
        </w:rPr>
        <w:t xml:space="preserve">                  </w:t>
      </w:r>
    </w:p>
    <w:p w14:paraId="611C2690">
      <w:pPr>
        <w:spacing w:line="500" w:lineRule="exact"/>
        <w:rPr>
          <w:rFonts w:hint="eastAsia"/>
          <w:sz w:val="28"/>
        </w:rPr>
      </w:pPr>
      <w:r>
        <w:rPr>
          <w:rFonts w:hint="eastAsia"/>
          <w:sz w:val="28"/>
          <w:u w:val="single"/>
        </w:rPr>
        <w:t xml:space="preserve">                         </w:t>
      </w:r>
      <w:r>
        <w:rPr>
          <w:rFonts w:hint="eastAsia"/>
          <w:sz w:val="28"/>
        </w:rPr>
        <w:t>（支付违约金或损失赔偿额的计算方法）。</w:t>
      </w:r>
    </w:p>
    <w:p w14:paraId="57BCE111">
      <w:pPr>
        <w:spacing w:line="500" w:lineRule="exact"/>
        <w:rPr>
          <w:rFonts w:hint="eastAsia"/>
          <w:sz w:val="28"/>
          <w:u w:val="single"/>
        </w:rPr>
      </w:pPr>
      <w:r>
        <w:rPr>
          <w:rFonts w:hint="eastAsia"/>
          <w:sz w:val="28"/>
        </w:rPr>
        <w:t xml:space="preserve">    2．</w:t>
      </w:r>
      <w:r>
        <w:rPr>
          <w:rFonts w:hint="eastAsia"/>
          <w:sz w:val="28"/>
          <w:u w:val="single"/>
        </w:rPr>
        <w:t xml:space="preserve">  </w:t>
      </w:r>
      <w:r>
        <w:rPr>
          <w:rFonts w:hint="eastAsia"/>
          <w:sz w:val="28"/>
          <w:u w:val="single"/>
          <w:lang w:val="en-US" w:eastAsia="zh-CN"/>
        </w:rPr>
        <w:t>乙</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u w:val="single"/>
          <w:lang w:val="en-US" w:eastAsia="zh-CN"/>
        </w:rPr>
        <w:t>一、二、三</w:t>
      </w:r>
      <w:r>
        <w:rPr>
          <w:rFonts w:hint="eastAsia"/>
          <w:sz w:val="28"/>
          <w:u w:val="single"/>
        </w:rPr>
        <w:t xml:space="preserve">  </w:t>
      </w:r>
      <w:r>
        <w:rPr>
          <w:rFonts w:hint="eastAsia"/>
          <w:sz w:val="28"/>
        </w:rPr>
        <w:t>条约定，应当</w:t>
      </w:r>
      <w:r>
        <w:rPr>
          <w:rFonts w:hint="eastAsia"/>
          <w:sz w:val="28"/>
          <w:u w:val="single"/>
        </w:rPr>
        <w:t xml:space="preserve">                  </w:t>
      </w:r>
    </w:p>
    <w:p w14:paraId="13224833">
      <w:pPr>
        <w:spacing w:line="500" w:lineRule="exact"/>
        <w:rPr>
          <w:rFonts w:hint="eastAsia"/>
          <w:sz w:val="28"/>
        </w:rPr>
      </w:pPr>
      <w:r>
        <w:rPr>
          <w:rFonts w:hint="eastAsia"/>
          <w:sz w:val="28"/>
          <w:u w:val="single"/>
        </w:rPr>
        <w:t xml:space="preserve">                         </w:t>
      </w:r>
      <w:r>
        <w:rPr>
          <w:rFonts w:hint="eastAsia"/>
          <w:sz w:val="28"/>
        </w:rPr>
        <w:t>（支付违约金或损失赔偿额的计算方法）。</w:t>
      </w:r>
    </w:p>
    <w:p w14:paraId="3158EE6A">
      <w:pPr>
        <w:spacing w:line="500" w:lineRule="exact"/>
        <w:rPr>
          <w:rFonts w:hint="eastAsia"/>
          <w:sz w:val="28"/>
          <w:u w:val="single"/>
        </w:rPr>
      </w:pPr>
      <w:r>
        <w:rPr>
          <w:rFonts w:hint="eastAsia"/>
          <w:sz w:val="28"/>
        </w:rPr>
        <w:t xml:space="preserve">    3．</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14:paraId="56363B56">
      <w:pPr>
        <w:spacing w:line="500" w:lineRule="exact"/>
        <w:rPr>
          <w:rFonts w:hint="eastAsia"/>
          <w:sz w:val="28"/>
        </w:rPr>
      </w:pPr>
      <w:r>
        <w:rPr>
          <w:rFonts w:hint="eastAsia"/>
          <w:sz w:val="28"/>
          <w:u w:val="single"/>
        </w:rPr>
        <w:t xml:space="preserve">                         </w:t>
      </w:r>
      <w:r>
        <w:rPr>
          <w:rFonts w:hint="eastAsia"/>
          <w:sz w:val="28"/>
        </w:rPr>
        <w:t>（支付违约金或损失赔偿额的计算方法）。</w:t>
      </w:r>
    </w:p>
    <w:p w14:paraId="0E567B8B">
      <w:pPr>
        <w:spacing w:line="500" w:lineRule="exact"/>
        <w:rPr>
          <w:rFonts w:hint="eastAsia"/>
          <w:spacing w:val="-2"/>
          <w:sz w:val="28"/>
          <w:u w:val="single"/>
        </w:rPr>
      </w:pPr>
      <w:r>
        <w:rPr>
          <w:rFonts w:hint="eastAsia"/>
          <w:sz w:val="28"/>
        </w:rPr>
        <w:t xml:space="preserve">    </w:t>
      </w:r>
      <w:r>
        <w:rPr>
          <w:rFonts w:hint="eastAsia" w:eastAsia="黑体"/>
          <w:spacing w:val="-2"/>
          <w:sz w:val="32"/>
        </w:rPr>
        <w:t xml:space="preserve">第十九条  </w:t>
      </w:r>
      <w:r>
        <w:rPr>
          <w:rFonts w:hint="eastAsia"/>
          <w:spacing w:val="-2"/>
          <w:sz w:val="28"/>
        </w:rPr>
        <w:t>双方确定，甲方有权利用乙方按照本合同约定提供的研究开发成果，进行后续改进。由此产生的具有实质性或创造性技术进步特征的新的技术成果及其权属，由</w:t>
      </w:r>
      <w:r>
        <w:rPr>
          <w:rFonts w:hint="eastAsia"/>
          <w:spacing w:val="-2"/>
          <w:sz w:val="28"/>
          <w:u w:val="single"/>
        </w:rPr>
        <w:t xml:space="preserve">      </w:t>
      </w:r>
      <w:r>
        <w:rPr>
          <w:rFonts w:hint="eastAsia"/>
          <w:spacing w:val="-2"/>
          <w:sz w:val="28"/>
        </w:rPr>
        <w:t>（甲、乙、双）方享有。具体相关利益的分配办如下：</w:t>
      </w:r>
      <w:r>
        <w:rPr>
          <w:rFonts w:hint="eastAsia"/>
          <w:spacing w:val="-2"/>
          <w:sz w:val="28"/>
          <w:u w:val="single"/>
        </w:rPr>
        <w:t xml:space="preserve">                                   </w:t>
      </w:r>
    </w:p>
    <w:p w14:paraId="5E904AB0">
      <w:pPr>
        <w:spacing w:line="500" w:lineRule="exact"/>
        <w:jc w:val="left"/>
        <w:rPr>
          <w:rFonts w:hint="eastAsia"/>
          <w:spacing w:val="-2"/>
          <w:sz w:val="28"/>
        </w:rPr>
      </w:pPr>
      <w:r>
        <w:rPr>
          <w:rFonts w:hint="eastAsia"/>
          <w:spacing w:val="-2"/>
          <w:sz w:val="28"/>
          <w:u w:val="single"/>
        </w:rPr>
        <w:t xml:space="preserve">                                                            </w:t>
      </w:r>
      <w:r>
        <w:rPr>
          <w:rFonts w:hint="eastAsia"/>
          <w:spacing w:val="-2"/>
          <w:sz w:val="28"/>
        </w:rPr>
        <w:t>。</w:t>
      </w:r>
    </w:p>
    <w:p w14:paraId="4688D3E4">
      <w:pPr>
        <w:tabs>
          <w:tab w:val="left" w:pos="540"/>
        </w:tabs>
        <w:spacing w:line="500" w:lineRule="exact"/>
        <w:rPr>
          <w:rFonts w:hint="eastAsia"/>
          <w:spacing w:val="-2"/>
          <w:sz w:val="28"/>
        </w:rPr>
      </w:pPr>
      <w:r>
        <w:rPr>
          <w:rFonts w:hint="eastAsia"/>
          <w:spacing w:val="-2"/>
          <w:sz w:val="28"/>
        </w:rPr>
        <w:t xml:space="preserve">    乙方有权在完成本合同约定的研究开发工作后，利用该项研究开发成果进行后续改进。由此产生的具有实质性或创造性技术进步特征的新的技术成果，归</w:t>
      </w:r>
      <w:r>
        <w:rPr>
          <w:rFonts w:hint="eastAsia"/>
          <w:spacing w:val="-2"/>
          <w:sz w:val="28"/>
          <w:u w:val="single"/>
        </w:rPr>
        <w:t xml:space="preserve">      </w:t>
      </w:r>
      <w:r>
        <w:rPr>
          <w:rFonts w:hint="eastAsia"/>
          <w:spacing w:val="-2"/>
          <w:sz w:val="28"/>
        </w:rPr>
        <w:t>（甲、乙、双）方所有。具体相关利益的分配办法如下：</w:t>
      </w:r>
      <w:r>
        <w:rPr>
          <w:rFonts w:hint="eastAsia"/>
          <w:spacing w:val="-2"/>
          <w:sz w:val="28"/>
          <w:u w:val="single"/>
        </w:rPr>
        <w:t xml:space="preserve">                                                    </w:t>
      </w:r>
      <w:r>
        <w:rPr>
          <w:rFonts w:hint="eastAsia"/>
          <w:spacing w:val="-2"/>
          <w:sz w:val="28"/>
        </w:rPr>
        <w:t>。</w:t>
      </w:r>
    </w:p>
    <w:p w14:paraId="19A56C86">
      <w:pPr>
        <w:spacing w:line="492" w:lineRule="exact"/>
        <w:rPr>
          <w:rFonts w:hint="eastAsia"/>
          <w:sz w:val="28"/>
        </w:rPr>
      </w:pPr>
      <w:r>
        <w:rPr>
          <w:rFonts w:hint="eastAsia"/>
          <w:sz w:val="28"/>
        </w:rPr>
        <w:t xml:space="preserve">    </w:t>
      </w:r>
      <w:r>
        <w:rPr>
          <w:rFonts w:hint="eastAsia" w:eastAsia="黑体"/>
          <w:sz w:val="32"/>
        </w:rPr>
        <w:t xml:space="preserve">第二十条  </w:t>
      </w:r>
      <w:r>
        <w:rPr>
          <w:rFonts w:hint="eastAsia"/>
          <w:sz w:val="28"/>
        </w:rPr>
        <w:t>双方确定，在本合同有效期内，甲方指定</w:t>
      </w:r>
      <w:r>
        <w:rPr>
          <w:rFonts w:hint="eastAsia"/>
          <w:sz w:val="28"/>
          <w:u w:val="single"/>
        </w:rPr>
        <w:t xml:space="preserve">       </w:t>
      </w:r>
    </w:p>
    <w:p w14:paraId="01DBC278">
      <w:pPr>
        <w:spacing w:line="492" w:lineRule="exact"/>
        <w:rPr>
          <w:rFonts w:hint="eastAsia" w:eastAsia="黑体"/>
          <w:sz w:val="32"/>
        </w:rPr>
      </w:pPr>
      <w:r>
        <w:rPr>
          <w:rFonts w:hint="eastAsia"/>
          <w:sz w:val="28"/>
          <w:u w:val="single"/>
        </w:rPr>
        <w:t xml:space="preserve">         </w:t>
      </w:r>
      <w:r>
        <w:rPr>
          <w:rFonts w:hint="eastAsia"/>
          <w:sz w:val="28"/>
        </w:rPr>
        <w:t>为甲方项目联系人，乙方指定</w:t>
      </w:r>
      <w:r>
        <w:rPr>
          <w:rFonts w:hint="eastAsia"/>
          <w:sz w:val="28"/>
          <w:u w:val="single"/>
        </w:rPr>
        <w:t xml:space="preserve">          </w:t>
      </w:r>
      <w:r>
        <w:rPr>
          <w:rFonts w:hint="eastAsia"/>
          <w:sz w:val="28"/>
        </w:rPr>
        <w:t>为乙方项目负责人。一方变更项目联系人的，应当及时以书面形式通知另一方。未及时通知并影响本合同履行或造成损失的，应承担相应的责任。</w:t>
      </w:r>
    </w:p>
    <w:p w14:paraId="46028C70">
      <w:pPr>
        <w:spacing w:line="492" w:lineRule="exact"/>
        <w:rPr>
          <w:rFonts w:hint="eastAsia"/>
          <w:sz w:val="28"/>
        </w:rPr>
      </w:pPr>
      <w:r>
        <w:rPr>
          <w:rFonts w:hint="eastAsia"/>
          <w:sz w:val="28"/>
        </w:rPr>
        <w:t xml:space="preserve">    </w:t>
      </w:r>
      <w:r>
        <w:rPr>
          <w:rFonts w:hint="eastAsia" w:eastAsia="黑体"/>
          <w:sz w:val="32"/>
        </w:rPr>
        <w:t xml:space="preserve">第二十一条  </w:t>
      </w:r>
      <w:r>
        <w:rPr>
          <w:rFonts w:hint="eastAsia"/>
          <w:sz w:val="28"/>
        </w:rPr>
        <w:t>双方确定，出现下列情形，致使本合同的履行成为不必要或不可能的，一方可以通知另一方解除本合同</w:t>
      </w:r>
      <w:r>
        <w:rPr>
          <w:rFonts w:hint="eastAsia"/>
          <w:sz w:val="28"/>
          <w:lang w:eastAsia="zh-CN"/>
        </w:rPr>
        <w:t>，</w:t>
      </w:r>
      <w:r>
        <w:rPr>
          <w:rFonts w:hint="eastAsia"/>
          <w:sz w:val="28"/>
          <w:lang w:val="en-US" w:eastAsia="zh-CN"/>
        </w:rPr>
        <w:t>互不承担违约责任和赔偿责任</w:t>
      </w:r>
      <w:r>
        <w:rPr>
          <w:rFonts w:hint="eastAsia"/>
          <w:sz w:val="28"/>
        </w:rPr>
        <w:t>；</w:t>
      </w:r>
    </w:p>
    <w:p w14:paraId="5A8DFBB2">
      <w:pPr>
        <w:spacing w:line="492" w:lineRule="exact"/>
        <w:rPr>
          <w:rFonts w:hint="eastAsia"/>
          <w:sz w:val="28"/>
          <w:u w:val="single"/>
        </w:rPr>
      </w:pPr>
      <w:r>
        <w:rPr>
          <w:rFonts w:hint="eastAsia"/>
          <w:sz w:val="28"/>
        </w:rPr>
        <w:t xml:space="preserve">     1．因发生不可抗力或技术风险；</w:t>
      </w:r>
    </w:p>
    <w:p w14:paraId="40208968">
      <w:pPr>
        <w:spacing w:line="492" w:lineRule="exact"/>
        <w:rPr>
          <w:rFonts w:hint="eastAsia"/>
          <w:sz w:val="28"/>
        </w:rPr>
      </w:pPr>
      <w:r>
        <w:rPr>
          <w:rFonts w:hint="eastAsia"/>
          <w:sz w:val="28"/>
        </w:rPr>
        <w:t xml:space="preserve">     2．</w:t>
      </w:r>
      <w:r>
        <w:rPr>
          <w:rFonts w:hint="eastAsia"/>
          <w:sz w:val="28"/>
          <w:u w:val="single"/>
        </w:rPr>
        <w:t xml:space="preserve">                                                      </w:t>
      </w:r>
      <w:r>
        <w:rPr>
          <w:rFonts w:hint="eastAsia"/>
          <w:sz w:val="28"/>
        </w:rPr>
        <w:t xml:space="preserve">  </w:t>
      </w:r>
    </w:p>
    <w:p w14:paraId="1043ADF7">
      <w:pPr>
        <w:spacing w:line="492" w:lineRule="exact"/>
        <w:rPr>
          <w:rFonts w:hint="eastAsia"/>
          <w:sz w:val="28"/>
        </w:rPr>
      </w:pPr>
      <w:r>
        <w:rPr>
          <w:rFonts w:hint="eastAsia"/>
          <w:sz w:val="28"/>
        </w:rPr>
        <w:t xml:space="preserve">     3．</w:t>
      </w:r>
      <w:r>
        <w:rPr>
          <w:rFonts w:hint="eastAsia"/>
          <w:sz w:val="28"/>
          <w:u w:val="single"/>
        </w:rPr>
        <w:t xml:space="preserve">                                                     </w:t>
      </w:r>
      <w:r>
        <w:rPr>
          <w:rFonts w:hint="eastAsia"/>
          <w:sz w:val="28"/>
        </w:rPr>
        <w:t xml:space="preserve">     </w:t>
      </w:r>
    </w:p>
    <w:p w14:paraId="11B70D56">
      <w:pPr>
        <w:spacing w:line="492" w:lineRule="exact"/>
        <w:rPr>
          <w:rFonts w:hint="eastAsia"/>
          <w:sz w:val="28"/>
        </w:rPr>
      </w:pPr>
      <w:r>
        <w:rPr>
          <w:rFonts w:hint="eastAsia"/>
          <w:sz w:val="28"/>
        </w:rPr>
        <w:t xml:space="preserve">    </w:t>
      </w:r>
      <w:r>
        <w:rPr>
          <w:rFonts w:hint="eastAsia" w:eastAsia="黑体"/>
          <w:sz w:val="32"/>
        </w:rPr>
        <w:t>第二十二条：</w:t>
      </w:r>
      <w:r>
        <w:rPr>
          <w:rFonts w:hint="eastAsia"/>
          <w:sz w:val="28"/>
        </w:rPr>
        <w:t>双方因履行本合同而发生的争议，应协商、调解解决。协商、调解不成的，确定按以下方式处理：依法向</w:t>
      </w:r>
      <w:r>
        <w:rPr>
          <w:rFonts w:hint="eastAsia"/>
          <w:sz w:val="28"/>
          <w:lang w:val="en-US" w:eastAsia="zh-CN"/>
        </w:rPr>
        <w:t>原告所在地</w:t>
      </w:r>
      <w:r>
        <w:rPr>
          <w:rFonts w:hint="eastAsia"/>
          <w:sz w:val="28"/>
        </w:rPr>
        <w:t>人民法院起诉。</w:t>
      </w:r>
    </w:p>
    <w:p w14:paraId="1375E49F">
      <w:pPr>
        <w:spacing w:line="492" w:lineRule="exact"/>
        <w:rPr>
          <w:rFonts w:hint="eastAsia"/>
          <w:sz w:val="28"/>
        </w:rPr>
      </w:pPr>
      <w:r>
        <w:rPr>
          <w:rFonts w:hint="eastAsia"/>
          <w:sz w:val="28"/>
        </w:rPr>
        <w:t xml:space="preserve">    </w:t>
      </w:r>
      <w:r>
        <w:rPr>
          <w:rFonts w:hint="eastAsia" w:eastAsia="黑体"/>
          <w:sz w:val="32"/>
        </w:rPr>
        <w:t xml:space="preserve">第二十三条  </w:t>
      </w:r>
      <w:r>
        <w:rPr>
          <w:rFonts w:hint="eastAsia"/>
          <w:sz w:val="28"/>
        </w:rPr>
        <w:t>与履行本合同有关的下列技术文件，经双方确认后，</w:t>
      </w:r>
      <w:r>
        <w:rPr>
          <w:rFonts w:hint="eastAsia"/>
          <w:sz w:val="28"/>
          <w:u w:val="single"/>
        </w:rPr>
        <w:t xml:space="preserve">                        </w:t>
      </w:r>
      <w:r>
        <w:rPr>
          <w:rFonts w:hint="eastAsia"/>
          <w:sz w:val="28"/>
        </w:rPr>
        <w:t xml:space="preserve"> 为本合同的组成部分：</w:t>
      </w:r>
    </w:p>
    <w:p w14:paraId="1847CE31">
      <w:pPr>
        <w:spacing w:line="492" w:lineRule="exact"/>
        <w:rPr>
          <w:rFonts w:hint="eastAsia"/>
          <w:sz w:val="28"/>
        </w:rPr>
      </w:pPr>
      <w:r>
        <w:rPr>
          <w:rFonts w:hint="eastAsia"/>
          <w:sz w:val="28"/>
        </w:rPr>
        <w:t xml:space="preserve">     1．技术背景资料：</w:t>
      </w:r>
      <w:r>
        <w:rPr>
          <w:rFonts w:hint="eastAsia"/>
          <w:sz w:val="28"/>
          <w:u w:val="single"/>
        </w:rPr>
        <w:t xml:space="preserve">                                     </w:t>
      </w:r>
      <w:r>
        <w:rPr>
          <w:rFonts w:hint="eastAsia"/>
          <w:sz w:val="28"/>
        </w:rPr>
        <w:t>；</w:t>
      </w:r>
    </w:p>
    <w:p w14:paraId="682E73B0">
      <w:pPr>
        <w:rPr>
          <w:rFonts w:hint="eastAsia"/>
          <w:sz w:val="28"/>
        </w:rPr>
      </w:pPr>
      <w:r>
        <w:rPr>
          <w:rFonts w:hint="eastAsia"/>
          <w:sz w:val="28"/>
        </w:rPr>
        <w:t xml:space="preserve">     2．可行性论证报告：</w:t>
      </w:r>
      <w:r>
        <w:rPr>
          <w:rFonts w:hint="eastAsia"/>
          <w:sz w:val="28"/>
          <w:u w:val="single"/>
        </w:rPr>
        <w:t xml:space="preserve">                                   </w:t>
      </w:r>
      <w:r>
        <w:rPr>
          <w:rFonts w:hint="eastAsia"/>
          <w:sz w:val="28"/>
        </w:rPr>
        <w:t>；</w:t>
      </w:r>
    </w:p>
    <w:p w14:paraId="47625F36">
      <w:pPr>
        <w:rPr>
          <w:rFonts w:hint="eastAsia"/>
          <w:sz w:val="28"/>
        </w:rPr>
      </w:pPr>
      <w:r>
        <w:rPr>
          <w:rFonts w:hint="eastAsia"/>
          <w:sz w:val="28"/>
        </w:rPr>
        <w:t xml:space="preserve">     3．技术评价报告：</w:t>
      </w:r>
      <w:r>
        <w:rPr>
          <w:rFonts w:hint="eastAsia"/>
          <w:sz w:val="28"/>
          <w:u w:val="single"/>
        </w:rPr>
        <w:t xml:space="preserve">                                     </w:t>
      </w:r>
      <w:r>
        <w:rPr>
          <w:rFonts w:hint="eastAsia"/>
          <w:sz w:val="28"/>
        </w:rPr>
        <w:t>；</w:t>
      </w:r>
    </w:p>
    <w:p w14:paraId="259B4FF1">
      <w:pPr>
        <w:rPr>
          <w:rFonts w:hint="eastAsia"/>
          <w:sz w:val="28"/>
        </w:rPr>
      </w:pPr>
      <w:r>
        <w:rPr>
          <w:rFonts w:hint="eastAsia"/>
          <w:sz w:val="28"/>
        </w:rPr>
        <w:t xml:space="preserve">     4．技术标准和规范：</w:t>
      </w:r>
      <w:r>
        <w:rPr>
          <w:rFonts w:hint="eastAsia"/>
          <w:sz w:val="28"/>
          <w:u w:val="single"/>
        </w:rPr>
        <w:t xml:space="preserve">                                   </w:t>
      </w:r>
      <w:r>
        <w:rPr>
          <w:rFonts w:hint="eastAsia"/>
          <w:sz w:val="28"/>
        </w:rPr>
        <w:t>；</w:t>
      </w:r>
    </w:p>
    <w:p w14:paraId="10C97B0D">
      <w:pPr>
        <w:rPr>
          <w:rFonts w:hint="eastAsia"/>
          <w:sz w:val="28"/>
        </w:rPr>
      </w:pPr>
      <w:r>
        <w:rPr>
          <w:rFonts w:hint="eastAsia"/>
          <w:sz w:val="28"/>
        </w:rPr>
        <w:t xml:space="preserve">     5．原始设计和工艺文件：</w:t>
      </w:r>
      <w:r>
        <w:rPr>
          <w:rFonts w:hint="eastAsia"/>
          <w:sz w:val="28"/>
          <w:u w:val="single"/>
        </w:rPr>
        <w:t xml:space="preserve">                               </w:t>
      </w:r>
      <w:r>
        <w:rPr>
          <w:rFonts w:hint="eastAsia"/>
          <w:sz w:val="28"/>
        </w:rPr>
        <w:t>；</w:t>
      </w:r>
    </w:p>
    <w:p w14:paraId="42AE7A5F">
      <w:pPr>
        <w:rPr>
          <w:rFonts w:hint="eastAsia"/>
          <w:sz w:val="28"/>
        </w:rPr>
      </w:pPr>
      <w:r>
        <w:rPr>
          <w:rFonts w:hint="eastAsia"/>
          <w:sz w:val="28"/>
        </w:rPr>
        <w:t xml:space="preserve">     6．其他：</w:t>
      </w:r>
      <w:r>
        <w:rPr>
          <w:rFonts w:hint="eastAsia"/>
          <w:sz w:val="28"/>
          <w:u w:val="single"/>
        </w:rPr>
        <w:t xml:space="preserve">                                             </w:t>
      </w:r>
      <w:r>
        <w:rPr>
          <w:rFonts w:hint="eastAsia"/>
          <w:sz w:val="28"/>
        </w:rPr>
        <w:t>；</w:t>
      </w:r>
    </w:p>
    <w:p w14:paraId="68AFD09F">
      <w:pPr>
        <w:rPr>
          <w:rFonts w:hint="eastAsia"/>
          <w:sz w:val="28"/>
          <w:u w:val="single"/>
        </w:rPr>
      </w:pPr>
      <w:r>
        <w:rPr>
          <w:rFonts w:hint="eastAsia"/>
          <w:sz w:val="28"/>
          <w:u w:val="single"/>
        </w:rPr>
        <w:t xml:space="preserve">                                                         </w:t>
      </w:r>
      <w:r>
        <w:rPr>
          <w:rFonts w:hint="eastAsia"/>
          <w:sz w:val="28"/>
        </w:rPr>
        <w:t>。</w:t>
      </w:r>
    </w:p>
    <w:p w14:paraId="63C862E6">
      <w:pPr>
        <w:ind w:firstLine="640" w:firstLineChars="200"/>
        <w:rPr>
          <w:rFonts w:hint="eastAsia"/>
          <w:sz w:val="28"/>
          <w:u w:val="single"/>
        </w:rPr>
      </w:pPr>
      <w:r>
        <w:rPr>
          <w:rFonts w:hint="eastAsia" w:eastAsia="黑体"/>
          <w:sz w:val="32"/>
        </w:rPr>
        <w:t xml:space="preserve">第二十四条  </w:t>
      </w:r>
      <w:r>
        <w:rPr>
          <w:rFonts w:hint="eastAsia"/>
          <w:sz w:val="28"/>
        </w:rPr>
        <w:t>双方约定本合同其他相关事项为：</w:t>
      </w:r>
      <w:r>
        <w:rPr>
          <w:rFonts w:hint="eastAsia"/>
          <w:sz w:val="28"/>
          <w:u w:val="single"/>
        </w:rPr>
        <w:t xml:space="preserve">              </w:t>
      </w:r>
    </w:p>
    <w:p w14:paraId="0A292EE0">
      <w:pPr>
        <w:rPr>
          <w:rFonts w:hint="eastAsia"/>
          <w:sz w:val="28"/>
          <w:u w:val="single"/>
        </w:rPr>
      </w:pPr>
      <w:r>
        <w:rPr>
          <w:rFonts w:hint="eastAsia"/>
          <w:sz w:val="28"/>
          <w:u w:val="single"/>
        </w:rPr>
        <w:t xml:space="preserve">                                                             </w:t>
      </w:r>
    </w:p>
    <w:p w14:paraId="492E96CF">
      <w:pPr>
        <w:rPr>
          <w:rFonts w:hint="eastAsia"/>
          <w:sz w:val="28"/>
        </w:rPr>
      </w:pPr>
      <w:r>
        <w:rPr>
          <w:rFonts w:hint="eastAsia"/>
          <w:sz w:val="28"/>
          <w:u w:val="single"/>
        </w:rPr>
        <w:t xml:space="preserve">                                                          </w:t>
      </w:r>
      <w:r>
        <w:rPr>
          <w:rFonts w:hint="eastAsia"/>
          <w:sz w:val="28"/>
        </w:rPr>
        <w:t>。</w:t>
      </w:r>
    </w:p>
    <w:p w14:paraId="05EFCE23">
      <w:pPr>
        <w:ind w:firstLine="640" w:firstLineChars="200"/>
        <w:rPr>
          <w:rFonts w:hint="eastAsia"/>
          <w:sz w:val="28"/>
        </w:rPr>
      </w:pPr>
      <w:r>
        <w:rPr>
          <w:rFonts w:hint="eastAsia" w:eastAsia="黑体"/>
          <w:sz w:val="32"/>
        </w:rPr>
        <w:t xml:space="preserve">第二十五条  </w:t>
      </w:r>
      <w:r>
        <w:rPr>
          <w:rFonts w:hint="eastAsia"/>
          <w:sz w:val="28"/>
        </w:rPr>
        <w:t>本合同一式</w:t>
      </w:r>
      <w:r>
        <w:rPr>
          <w:rFonts w:hint="eastAsia"/>
          <w:sz w:val="28"/>
          <w:u w:val="single"/>
        </w:rPr>
        <w:t xml:space="preserve">  </w:t>
      </w:r>
      <w:r>
        <w:rPr>
          <w:rFonts w:hint="eastAsia"/>
          <w:sz w:val="28"/>
          <w:u w:val="single"/>
          <w:lang w:val="en-US" w:eastAsia="zh-CN"/>
        </w:rPr>
        <w:t xml:space="preserve">叁   </w:t>
      </w:r>
      <w:r>
        <w:rPr>
          <w:rFonts w:hint="eastAsia"/>
          <w:sz w:val="28"/>
        </w:rPr>
        <w:t>份，</w:t>
      </w:r>
      <w:r>
        <w:rPr>
          <w:rFonts w:hint="eastAsia"/>
          <w:sz w:val="28"/>
          <w:lang w:val="en-US" w:eastAsia="zh-CN"/>
        </w:rPr>
        <w:t>甲方持壹份，乙方持贰份，</w:t>
      </w:r>
      <w:r>
        <w:rPr>
          <w:rFonts w:hint="eastAsia"/>
          <w:sz w:val="28"/>
        </w:rPr>
        <w:t>具有同等法律效力。</w:t>
      </w:r>
    </w:p>
    <w:p w14:paraId="2281119B">
      <w:pPr>
        <w:ind w:firstLine="640" w:firstLineChars="200"/>
        <w:rPr>
          <w:rFonts w:hint="eastAsia"/>
          <w:sz w:val="28"/>
        </w:rPr>
      </w:pPr>
      <w:r>
        <w:rPr>
          <w:rFonts w:hint="eastAsia" w:eastAsia="黑体"/>
          <w:sz w:val="32"/>
        </w:rPr>
        <w:t xml:space="preserve">第二十六条  </w:t>
      </w:r>
      <w:r>
        <w:rPr>
          <w:rFonts w:hint="eastAsia"/>
          <w:sz w:val="28"/>
        </w:rPr>
        <w:t>本合同经双方签字盖章后生效。</w:t>
      </w:r>
    </w:p>
    <w:p w14:paraId="2ED925BC">
      <w:pPr>
        <w:rPr>
          <w:rFonts w:hint="eastAsia"/>
          <w:sz w:val="28"/>
        </w:rPr>
      </w:pPr>
      <w:r>
        <w:rPr>
          <w:rFonts w:hint="eastAsia"/>
          <w:sz w:val="28"/>
        </w:rPr>
        <w:t xml:space="preserve">                 </w:t>
      </w:r>
    </w:p>
    <w:p w14:paraId="797F7BDA">
      <w:pPr>
        <w:rPr>
          <w:rFonts w:hint="eastAsia"/>
          <w:sz w:val="28"/>
        </w:rPr>
      </w:pPr>
    </w:p>
    <w:p w14:paraId="74E3AA5D">
      <w:pPr>
        <w:rPr>
          <w:rFonts w:hint="eastAsia"/>
          <w:sz w:val="28"/>
        </w:rPr>
      </w:pPr>
      <w:r>
        <w:rPr>
          <w:rFonts w:hint="eastAsia"/>
          <w:sz w:val="28"/>
        </w:rPr>
        <w:t xml:space="preserve">    甲方：</w:t>
      </w:r>
      <w:r>
        <w:rPr>
          <w:rFonts w:hint="eastAsia"/>
          <w:sz w:val="28"/>
          <w:u w:val="single"/>
        </w:rPr>
        <w:t xml:space="preserve">                                            </w:t>
      </w:r>
      <w:r>
        <w:rPr>
          <w:rFonts w:hint="eastAsia"/>
          <w:sz w:val="28"/>
        </w:rPr>
        <w:t xml:space="preserve"> （盖章） </w:t>
      </w:r>
    </w:p>
    <w:p w14:paraId="62DA4C7D">
      <w:pPr>
        <w:rPr>
          <w:rFonts w:hint="eastAsia"/>
          <w:sz w:val="28"/>
        </w:rPr>
      </w:pPr>
      <w:r>
        <w:rPr>
          <w:rFonts w:hint="eastAsia"/>
          <w:sz w:val="28"/>
        </w:rPr>
        <w:t xml:space="preserve">    法定代表人/委托代理人：</w:t>
      </w:r>
      <w:r>
        <w:rPr>
          <w:rFonts w:hint="eastAsia"/>
          <w:sz w:val="28"/>
          <w:u w:val="single"/>
        </w:rPr>
        <w:t xml:space="preserve">                            </w:t>
      </w:r>
      <w:r>
        <w:rPr>
          <w:rFonts w:hint="eastAsia"/>
          <w:sz w:val="28"/>
        </w:rPr>
        <w:t>（签名）</w:t>
      </w:r>
    </w:p>
    <w:p w14:paraId="64B5209D">
      <w:pPr>
        <w:rPr>
          <w:rFonts w:hint="eastAsia"/>
          <w:sz w:val="28"/>
        </w:rPr>
      </w:pPr>
      <w:r>
        <w:rPr>
          <w:rFonts w:hint="eastAsia"/>
          <w:sz w:val="28"/>
        </w:rPr>
        <w:t xml:space="preserve">    签订时间：                          年     月      日</w:t>
      </w:r>
    </w:p>
    <w:p w14:paraId="2F13814C">
      <w:pPr>
        <w:rPr>
          <w:rFonts w:hint="eastAsia"/>
          <w:sz w:val="28"/>
        </w:rPr>
      </w:pPr>
    </w:p>
    <w:p w14:paraId="1755DCB3">
      <w:pPr>
        <w:rPr>
          <w:rFonts w:hint="eastAsia"/>
          <w:sz w:val="28"/>
        </w:rPr>
      </w:pPr>
    </w:p>
    <w:p w14:paraId="29579B97">
      <w:pPr>
        <w:rPr>
          <w:rFonts w:hint="eastAsia"/>
          <w:sz w:val="28"/>
        </w:rPr>
      </w:pPr>
      <w:r>
        <w:rPr>
          <w:rFonts w:hint="eastAsia"/>
          <w:sz w:val="28"/>
        </w:rPr>
        <w:t xml:space="preserve">    乙方：</w:t>
      </w:r>
      <w:r>
        <w:rPr>
          <w:rFonts w:hint="eastAsia"/>
          <w:sz w:val="28"/>
          <w:u w:val="single"/>
        </w:rPr>
        <w:t xml:space="preserve">                                            </w:t>
      </w:r>
      <w:r>
        <w:rPr>
          <w:rFonts w:hint="eastAsia"/>
          <w:sz w:val="28"/>
        </w:rPr>
        <w:t xml:space="preserve">（盖章） </w:t>
      </w:r>
    </w:p>
    <w:p w14:paraId="73D156B7">
      <w:pPr>
        <w:rPr>
          <w:rFonts w:hint="eastAsia"/>
          <w:sz w:val="28"/>
        </w:rPr>
      </w:pPr>
      <w:r>
        <w:rPr>
          <w:rFonts w:hint="eastAsia"/>
          <w:sz w:val="28"/>
        </w:rPr>
        <w:t xml:space="preserve">    法定代表人/委托代理人：</w:t>
      </w:r>
      <w:r>
        <w:rPr>
          <w:rFonts w:hint="eastAsia"/>
          <w:sz w:val="28"/>
          <w:u w:val="single"/>
        </w:rPr>
        <w:t xml:space="preserve">                            </w:t>
      </w:r>
      <w:r>
        <w:rPr>
          <w:rFonts w:hint="eastAsia"/>
          <w:sz w:val="28"/>
        </w:rPr>
        <w:t>（签名）</w:t>
      </w:r>
    </w:p>
    <w:p w14:paraId="26941E95">
      <w:pPr>
        <w:rPr>
          <w:rFonts w:hint="eastAsia"/>
          <w:sz w:val="28"/>
        </w:rPr>
      </w:pPr>
      <w:r>
        <w:rPr>
          <w:rFonts w:hint="eastAsia"/>
          <w:sz w:val="28"/>
        </w:rPr>
        <w:t xml:space="preserve">                                          年     月      日</w:t>
      </w:r>
    </w:p>
    <w:sectPr>
      <w:pgSz w:w="11906" w:h="16838"/>
      <w:pgMar w:top="1440" w:right="146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anghp">
    <w15:presenceInfo w15:providerId="None" w15:userId="wangh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MmM1N2E0ZjkzMjcyMjNlOGU1MTEwZDdmYjVhYzQifQ=="/>
  </w:docVars>
  <w:rsids>
    <w:rsidRoot w:val="00030C83"/>
    <w:rsid w:val="00030C83"/>
    <w:rsid w:val="00075155"/>
    <w:rsid w:val="001E6CBF"/>
    <w:rsid w:val="00371142"/>
    <w:rsid w:val="00403362"/>
    <w:rsid w:val="00483157"/>
    <w:rsid w:val="004B2032"/>
    <w:rsid w:val="006404F4"/>
    <w:rsid w:val="00823129"/>
    <w:rsid w:val="00A43B25"/>
    <w:rsid w:val="00A754F4"/>
    <w:rsid w:val="00B17699"/>
    <w:rsid w:val="00D44006"/>
    <w:rsid w:val="00DD3624"/>
    <w:rsid w:val="00DF044E"/>
    <w:rsid w:val="00DF4293"/>
    <w:rsid w:val="00E94D6A"/>
    <w:rsid w:val="00F32253"/>
    <w:rsid w:val="00F3381C"/>
    <w:rsid w:val="00F77C8E"/>
    <w:rsid w:val="00F81620"/>
    <w:rsid w:val="00FC6530"/>
    <w:rsid w:val="0B517F1C"/>
    <w:rsid w:val="19AF43A2"/>
    <w:rsid w:val="20733DFD"/>
    <w:rsid w:val="415E3445"/>
    <w:rsid w:val="4C0D3443"/>
    <w:rsid w:val="603D51C8"/>
    <w:rsid w:val="627C6DA0"/>
    <w:rsid w:val="6816063F"/>
    <w:rsid w:val="774F44C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脚 字符"/>
    <w:link w:val="3"/>
    <w:qFormat/>
    <w:uiPriority w:val="0"/>
    <w:rPr>
      <w:kern w:val="2"/>
      <w:sz w:val="18"/>
      <w:szCs w:val="18"/>
    </w:rPr>
  </w:style>
  <w:style w:type="character" w:customStyle="1" w:styleId="9">
    <w:name w:val="页眉 字符"/>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FOUNDER</Company>
  <Pages>11</Pages>
  <Words>2961</Words>
  <Characters>2969</Characters>
  <Lines>70</Lines>
  <Paragraphs>19</Paragraphs>
  <TotalTime>6</TotalTime>
  <ScaleCrop>false</ScaleCrop>
  <LinksUpToDate>false</LinksUpToDate>
  <CharactersWithSpaces>9808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2006-10-12T06:56:00Z</dcterms:created>
  <dc:creator>FOUNDER</dc:creator>
  <cp:lastModifiedBy>ace</cp:lastModifiedBy>
  <dcterms:modified xsi:type="dcterms:W3CDTF">2025-11-12T02:16:01Z</dcterms:modified>
  <dc:title>   合同编号：</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8790861F3578470181623905AEAEB319_13</vt:lpwstr>
  </property>
  <property fmtid="{D5CDD505-2E9C-101B-9397-08002B2CF9AE}" pid="4" name="KSOTemplateDocerSaveRecord">
    <vt:lpwstr>eyJoZGlkIjoiYmE2MzdjMWFmYzhjZmRlZDVhMjUwZTU1NTE0ZWViMWUiLCJ1c2VySWQiOiIzODI5NDQyMDEifQ==</vt:lpwstr>
  </property>
</Properties>
</file>